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74D" w:rsidRPr="005D6695" w:rsidRDefault="0082074D" w:rsidP="0082074D">
      <w:pPr>
        <w:pStyle w:val="JournalTitle"/>
      </w:pPr>
      <w:r w:rsidRPr="005D6695">
        <w:t>Style sheet –</w:t>
      </w:r>
      <w:r w:rsidR="00623A7E">
        <w:t xml:space="preserve"> Australian Journal of Environmental Education (AEE)</w:t>
      </w:r>
    </w:p>
    <w:p w:rsidR="00DB57DA" w:rsidRPr="005D6695" w:rsidRDefault="00DB57DA" w:rsidP="00DB57DA">
      <w:pPr>
        <w:pStyle w:val="Documentupdated"/>
      </w:pPr>
      <w:r w:rsidRPr="005D6695">
        <w:t>Last updated</w:t>
      </w:r>
      <w:r w:rsidR="00623A7E">
        <w:t xml:space="preserve"> March 24, 2023</w:t>
      </w:r>
    </w:p>
    <w:p w:rsidR="00BC2024" w:rsidRPr="005D6695" w:rsidRDefault="00BC2024" w:rsidP="00BC2024">
      <w:pPr>
        <w:pStyle w:val="Heading1"/>
      </w:pPr>
      <w:r w:rsidRPr="005D6695">
        <w:t>Level of edit</w:t>
      </w:r>
    </w:p>
    <w:p w:rsidR="00BC2024" w:rsidRPr="005D6695" w:rsidRDefault="00D0759C" w:rsidP="00BC2024">
      <w:r w:rsidRPr="005D6695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"/>
      <w:r w:rsidR="00C553D2" w:rsidRPr="005D6695">
        <w:instrText xml:space="preserve"> FORMCHECKBOX </w:instrText>
      </w:r>
      <w:r w:rsidR="00B423A0">
        <w:fldChar w:fldCharType="separate"/>
      </w:r>
      <w:r w:rsidRPr="005D6695">
        <w:fldChar w:fldCharType="end"/>
      </w:r>
      <w:bookmarkEnd w:id="0"/>
      <w:r w:rsidR="00BC2024" w:rsidRPr="005D6695">
        <w:t xml:space="preserve"> Level </w:t>
      </w:r>
      <w:r w:rsidR="00D35092" w:rsidRPr="005D6695">
        <w:t>I</w:t>
      </w:r>
    </w:p>
    <w:p w:rsidR="002C2FBC" w:rsidRPr="005D6695" w:rsidRDefault="006C5270" w:rsidP="002C2FBC">
      <w:pPr>
        <w:pStyle w:val="Heading1"/>
      </w:pPr>
      <w:r w:rsidRPr="005D6695">
        <w:t xml:space="preserve">Standard </w:t>
      </w:r>
      <w:r w:rsidR="00BC2024" w:rsidRPr="005D6695">
        <w:t>q</w:t>
      </w:r>
      <w:r w:rsidRPr="005D6695">
        <w:t>ueries</w:t>
      </w:r>
    </w:p>
    <w:p w:rsidR="0032114B" w:rsidRPr="005D6695" w:rsidRDefault="0032114B" w:rsidP="00137DC3">
      <w:pPr>
        <w:rPr>
          <w:i/>
        </w:rPr>
      </w:pPr>
      <w:r w:rsidRPr="005D6695">
        <w:rPr>
          <w:i/>
        </w:rPr>
        <w:t xml:space="preserve">Please use </w:t>
      </w:r>
      <w:r w:rsidR="00F80761" w:rsidRPr="005D6695">
        <w:rPr>
          <w:i/>
        </w:rPr>
        <w:t xml:space="preserve">these standard queries </w:t>
      </w:r>
      <w:r w:rsidR="00A65E87" w:rsidRPr="005D6695">
        <w:rPr>
          <w:i/>
        </w:rPr>
        <w:t>as applicable</w:t>
      </w:r>
    </w:p>
    <w:p w:rsidR="00B66C41" w:rsidRPr="005D6695" w:rsidRDefault="00A766EE" w:rsidP="00137DC3">
      <w:pPr>
        <w:pStyle w:val="ListParagraph"/>
      </w:pPr>
      <w:r>
        <w:t>N/a</w:t>
      </w:r>
    </w:p>
    <w:p w:rsidR="00BF48B1" w:rsidRPr="005D6695" w:rsidRDefault="00C03BB4" w:rsidP="00137DC3">
      <w:pPr>
        <w:pStyle w:val="Heading1"/>
      </w:pPr>
      <w:r w:rsidRPr="005D6695">
        <w:t xml:space="preserve">Article </w:t>
      </w:r>
      <w:r w:rsidR="005D3F33" w:rsidRPr="005D6695">
        <w:t>elements</w:t>
      </w:r>
    </w:p>
    <w:p w:rsidR="003D0D48" w:rsidRDefault="003D0D48" w:rsidP="003D0D48">
      <w:pPr>
        <w:pStyle w:val="Heading2"/>
      </w:pPr>
      <w:r w:rsidRPr="005D6695">
        <w:t>Article t</w:t>
      </w:r>
      <w:r>
        <w:t>emplate</w:t>
      </w:r>
    </w:p>
    <w:p w:rsidR="003D0D48" w:rsidRPr="003D0D48" w:rsidRDefault="00623A7E" w:rsidP="003D0D48">
      <w:pPr>
        <w:pStyle w:val="ListParagraph"/>
        <w:numPr>
          <w:ilvl w:val="0"/>
          <w:numId w:val="25"/>
        </w:numPr>
      </w:pPr>
      <w:r>
        <w:t>Cambridge Standard Template Small</w:t>
      </w:r>
    </w:p>
    <w:p w:rsidR="00BC4D64" w:rsidRPr="005D6695" w:rsidRDefault="00BC4D64" w:rsidP="00137DC3">
      <w:pPr>
        <w:pStyle w:val="Heading2"/>
      </w:pPr>
      <w:r w:rsidRPr="005D6695">
        <w:t>Article types</w:t>
      </w:r>
    </w:p>
    <w:p w:rsidR="00BC4D64" w:rsidRDefault="00A37674" w:rsidP="00302FAC">
      <w:pPr>
        <w:pStyle w:val="ListParagraph"/>
        <w:numPr>
          <w:ilvl w:val="0"/>
          <w:numId w:val="6"/>
        </w:numPr>
      </w:pPr>
      <w:r>
        <w:t>Article</w:t>
      </w:r>
    </w:p>
    <w:p w:rsidR="00A37674" w:rsidRDefault="00A37674" w:rsidP="00302FAC">
      <w:pPr>
        <w:pStyle w:val="ListParagraph"/>
        <w:numPr>
          <w:ilvl w:val="0"/>
          <w:numId w:val="6"/>
        </w:numPr>
      </w:pPr>
      <w:r>
        <w:t>Editorial</w:t>
      </w:r>
    </w:p>
    <w:p w:rsidR="00A37674" w:rsidRDefault="00A37674" w:rsidP="00302FAC">
      <w:pPr>
        <w:pStyle w:val="ListParagraph"/>
        <w:numPr>
          <w:ilvl w:val="0"/>
          <w:numId w:val="6"/>
        </w:numPr>
      </w:pPr>
      <w:r>
        <w:t>Communication</w:t>
      </w:r>
    </w:p>
    <w:p w:rsidR="00A37674" w:rsidRDefault="00A37674" w:rsidP="00302FAC">
      <w:pPr>
        <w:pStyle w:val="ListParagraph"/>
        <w:numPr>
          <w:ilvl w:val="0"/>
          <w:numId w:val="6"/>
        </w:numPr>
      </w:pPr>
      <w:r>
        <w:t>Review – Book</w:t>
      </w:r>
    </w:p>
    <w:p w:rsidR="00A37674" w:rsidRDefault="00A37674" w:rsidP="00302FAC">
      <w:pPr>
        <w:pStyle w:val="ListParagraph"/>
        <w:numPr>
          <w:ilvl w:val="0"/>
          <w:numId w:val="6"/>
        </w:numPr>
      </w:pPr>
      <w:r>
        <w:t>Review – Other</w:t>
      </w:r>
    </w:p>
    <w:p w:rsidR="00A37674" w:rsidRDefault="00A37674" w:rsidP="00302FAC">
      <w:pPr>
        <w:pStyle w:val="ListParagraph"/>
        <w:numPr>
          <w:ilvl w:val="0"/>
          <w:numId w:val="6"/>
        </w:numPr>
      </w:pPr>
      <w:r>
        <w:t>Report Synopsis</w:t>
      </w:r>
    </w:p>
    <w:p w:rsidR="00A37674" w:rsidRDefault="00A37674" w:rsidP="00302FAC">
      <w:pPr>
        <w:pStyle w:val="ListParagraph"/>
        <w:numPr>
          <w:ilvl w:val="0"/>
          <w:numId w:val="6"/>
        </w:numPr>
      </w:pPr>
      <w:r>
        <w:t>Thesis Synopsis</w:t>
      </w:r>
    </w:p>
    <w:p w:rsidR="00A37674" w:rsidRPr="005D6695" w:rsidRDefault="00A37674" w:rsidP="00302FAC">
      <w:pPr>
        <w:pStyle w:val="ListParagraph"/>
        <w:numPr>
          <w:ilvl w:val="0"/>
          <w:numId w:val="6"/>
        </w:numPr>
      </w:pPr>
      <w:r>
        <w:t>Obituary</w:t>
      </w:r>
    </w:p>
    <w:p w:rsidR="000A05E6" w:rsidRPr="005D6695" w:rsidRDefault="000A05E6" w:rsidP="000A05E6">
      <w:pPr>
        <w:pStyle w:val="Heading2"/>
      </w:pPr>
      <w:r w:rsidRPr="005D6695">
        <w:t>Article types – special formatting</w:t>
      </w:r>
    </w:p>
    <w:p w:rsidR="000A05E6" w:rsidRDefault="006E4CCF" w:rsidP="00302FAC">
      <w:pPr>
        <w:pStyle w:val="ListParagraph"/>
        <w:numPr>
          <w:ilvl w:val="0"/>
          <w:numId w:val="9"/>
        </w:numPr>
      </w:pPr>
      <w:r>
        <w:t>Reviews have no abstract or keywords</w:t>
      </w:r>
    </w:p>
    <w:p w:rsidR="008F0AAC" w:rsidRPr="005D6695" w:rsidRDefault="008F0AAC" w:rsidP="00302FAC">
      <w:pPr>
        <w:pStyle w:val="ListParagraph"/>
        <w:numPr>
          <w:ilvl w:val="0"/>
          <w:numId w:val="9"/>
        </w:numPr>
      </w:pPr>
      <w:r>
        <w:t>Thesis and Report synopses have no abstracts</w:t>
      </w:r>
    </w:p>
    <w:p w:rsidR="00DC44D4" w:rsidRPr="005D6695" w:rsidRDefault="00DC44D4" w:rsidP="00137DC3">
      <w:pPr>
        <w:pStyle w:val="Heading2"/>
      </w:pPr>
      <w:r w:rsidRPr="005D6695">
        <w:t>Special issue/symposium/collection headings</w:t>
      </w:r>
    </w:p>
    <w:p w:rsidR="00DC44D4" w:rsidRPr="005D6695" w:rsidRDefault="00BA45A4" w:rsidP="00302FAC">
      <w:pPr>
        <w:pStyle w:val="ListParagraph"/>
        <w:numPr>
          <w:ilvl w:val="0"/>
          <w:numId w:val="6"/>
        </w:numPr>
      </w:pPr>
      <w:r w:rsidRPr="005D6695">
        <w:t>N/A</w:t>
      </w:r>
    </w:p>
    <w:p w:rsidR="005558CC" w:rsidRPr="005D6695" w:rsidRDefault="005D3F33" w:rsidP="00137DC3">
      <w:pPr>
        <w:pStyle w:val="Heading2"/>
      </w:pPr>
      <w:r w:rsidRPr="005D6695">
        <w:t>Article t</w:t>
      </w:r>
      <w:r w:rsidR="005558CC" w:rsidRPr="005D6695">
        <w:t>itle</w:t>
      </w:r>
    </w:p>
    <w:p w:rsidR="007D4235" w:rsidRPr="00B05A96" w:rsidRDefault="007D4235" w:rsidP="00302FAC">
      <w:pPr>
        <w:pStyle w:val="ListParagraph"/>
        <w:numPr>
          <w:ilvl w:val="0"/>
          <w:numId w:val="5"/>
        </w:numPr>
        <w:rPr>
          <w:highlight w:val="yellow"/>
        </w:rPr>
      </w:pPr>
      <w:r w:rsidRPr="00B05A96">
        <w:rPr>
          <w:highlight w:val="yellow"/>
        </w:rPr>
        <w:t>Capitalization style</w:t>
      </w:r>
      <w:r w:rsidR="00330FA8" w:rsidRPr="00B05A96">
        <w:rPr>
          <w:highlight w:val="yellow"/>
        </w:rPr>
        <w:t xml:space="preserve">: </w:t>
      </w:r>
      <w:del w:id="1" w:author="CE" w:date="2023-10-17T18:07:00Z">
        <w:r w:rsidR="008F0AAC" w:rsidDel="00E84B31">
          <w:rPr>
            <w:highlight w:val="yellow"/>
          </w:rPr>
          <w:delText>sentence</w:delText>
        </w:r>
        <w:r w:rsidR="00330FA8" w:rsidRPr="00B05A96" w:rsidDel="00E84B31">
          <w:rPr>
            <w:highlight w:val="yellow"/>
          </w:rPr>
          <w:delText>-style</w:delText>
        </w:r>
      </w:del>
      <w:ins w:id="2" w:author="CE" w:date="2023-10-17T18:07:00Z">
        <w:r w:rsidR="00E84B31">
          <w:rPr>
            <w:highlight w:val="yellow"/>
          </w:rPr>
          <w:t>Title case – Updated on October 17</w:t>
        </w:r>
      </w:ins>
    </w:p>
    <w:p w:rsidR="00503D2F" w:rsidRDefault="00503D2F" w:rsidP="00302FAC">
      <w:pPr>
        <w:pStyle w:val="ListParagraph"/>
        <w:numPr>
          <w:ilvl w:val="0"/>
          <w:numId w:val="5"/>
        </w:numPr>
      </w:pPr>
      <w:r w:rsidRPr="005D6695">
        <w:t>Subtitle:</w:t>
      </w:r>
      <w:r w:rsidR="00853778" w:rsidRPr="005D6695">
        <w:t xml:space="preserve"> Run in and separated from the title by a colon</w:t>
      </w:r>
    </w:p>
    <w:p w:rsidR="00D5345F" w:rsidRPr="005D6695" w:rsidRDefault="00D5345F" w:rsidP="00D5345F">
      <w:pPr>
        <w:pStyle w:val="ListParagraph"/>
        <w:numPr>
          <w:ilvl w:val="0"/>
          <w:numId w:val="5"/>
        </w:numPr>
      </w:pPr>
      <w:r w:rsidRPr="002D610C">
        <w:lastRenderedPageBreak/>
        <w:t xml:space="preserve">Footnote </w:t>
      </w:r>
      <w:r>
        <w:t xml:space="preserve">not </w:t>
      </w:r>
      <w:r w:rsidRPr="002D610C">
        <w:t>allowed against article tit</w:t>
      </w:r>
      <w:r>
        <w:t>le</w:t>
      </w:r>
    </w:p>
    <w:p w:rsidR="005558CC" w:rsidRDefault="00CE2E76" w:rsidP="00A766EE">
      <w:pPr>
        <w:rPr>
          <w:i/>
          <w:iCs w:val="0"/>
        </w:rPr>
      </w:pPr>
      <w:r w:rsidRPr="00A766EE">
        <w:rPr>
          <w:i/>
          <w:iCs w:val="0"/>
        </w:rPr>
        <w:t>Example</w:t>
      </w:r>
      <w:r w:rsidR="00E521BA" w:rsidRPr="00A766EE">
        <w:rPr>
          <w:i/>
          <w:iCs w:val="0"/>
        </w:rPr>
        <w:t>s</w:t>
      </w:r>
    </w:p>
    <w:p w:rsidR="00397ECE" w:rsidRPr="00A766EE" w:rsidRDefault="00E84B31" w:rsidP="00E84B31">
      <w:pPr>
        <w:rPr>
          <w:i/>
          <w:iCs w:val="0"/>
        </w:rPr>
      </w:pPr>
      <w:r>
        <w:t xml:space="preserve">The Effectiveness of a Community-Based Playgroup in Inspiring Positive Changes in the Environmental Attitudes and Behaviours of Children and </w:t>
      </w:r>
      <w:r w:rsidR="003E69E0">
        <w:t>t</w:t>
      </w:r>
      <w:r>
        <w:t>heir Parents: A Qualitative Case Study</w:t>
      </w:r>
    </w:p>
    <w:p w:rsidR="00C76F29" w:rsidRPr="005D6695" w:rsidRDefault="23FE035F" w:rsidP="00137DC3">
      <w:pPr>
        <w:pStyle w:val="Heading2"/>
      </w:pPr>
      <w:r w:rsidRPr="00A766EE">
        <w:rPr>
          <w:iCs/>
        </w:rPr>
        <w:t>A</w:t>
      </w:r>
      <w:r w:rsidRPr="005D6695">
        <w:t xml:space="preserve">uthor </w:t>
      </w:r>
      <w:r w:rsidR="00BC4D64" w:rsidRPr="005D6695">
        <w:t>name(s)</w:t>
      </w:r>
      <w:r w:rsidRPr="005D6695">
        <w:t xml:space="preserve"> </w:t>
      </w:r>
    </w:p>
    <w:p w:rsidR="00920C38" w:rsidRPr="002D610C" w:rsidRDefault="00D0759C" w:rsidP="00920C38"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20C38">
        <w:instrText xml:space="preserve"> FORMCHECKBOX </w:instrText>
      </w:r>
      <w:r w:rsidR="00B423A0">
        <w:fldChar w:fldCharType="separate"/>
      </w:r>
      <w:r>
        <w:fldChar w:fldCharType="end"/>
      </w:r>
      <w:r w:rsidR="00920C38" w:rsidRPr="002D610C">
        <w:t xml:space="preserve"> </w:t>
      </w:r>
      <w:r w:rsidR="00920C38">
        <w:t>Full first name and last name, plus any other initials</w:t>
      </w:r>
    </w:p>
    <w:p w:rsidR="00920C38" w:rsidRPr="002D610C" w:rsidRDefault="00920C38" w:rsidP="00920C38">
      <w:pPr>
        <w:pStyle w:val="ListParagraph"/>
        <w:numPr>
          <w:ilvl w:val="0"/>
          <w:numId w:val="17"/>
        </w:numPr>
        <w:rPr>
          <w:b/>
          <w:i/>
        </w:rPr>
      </w:pPr>
      <w:r w:rsidRPr="002D610C">
        <w:t>Initials, where used, are followed by a period. No space between initials</w:t>
      </w:r>
      <w:r>
        <w:t>.</w:t>
      </w:r>
    </w:p>
    <w:p w:rsidR="00920C38" w:rsidRPr="002D610C" w:rsidRDefault="00920C38" w:rsidP="00920C38">
      <w:pPr>
        <w:pStyle w:val="ListParagraph"/>
        <w:numPr>
          <w:ilvl w:val="0"/>
          <w:numId w:val="17"/>
        </w:numPr>
      </w:pPr>
      <w:r w:rsidRPr="002D610C">
        <w:t xml:space="preserve">No serial comma </w:t>
      </w:r>
    </w:p>
    <w:p w:rsidR="00920C38" w:rsidRPr="002D610C" w:rsidRDefault="00920C38" w:rsidP="00920C38">
      <w:pPr>
        <w:pStyle w:val="ListParagraph"/>
        <w:numPr>
          <w:ilvl w:val="0"/>
          <w:numId w:val="17"/>
        </w:numPr>
      </w:pPr>
      <w:r w:rsidRPr="002D610C">
        <w:t>“and” before last author name</w:t>
      </w:r>
    </w:p>
    <w:p w:rsidR="00920C38" w:rsidRPr="00DE05BE" w:rsidRDefault="00920C38" w:rsidP="00920C38">
      <w:pPr>
        <w:pStyle w:val="ListParagraph"/>
        <w:numPr>
          <w:ilvl w:val="0"/>
          <w:numId w:val="17"/>
        </w:numPr>
        <w:rPr>
          <w:highlight w:val="yellow"/>
        </w:rPr>
      </w:pPr>
      <w:r w:rsidRPr="00DE05BE">
        <w:rPr>
          <w:highlight w:val="yellow"/>
        </w:rPr>
        <w:t>No academic degrees or accreditations in byline</w:t>
      </w:r>
    </w:p>
    <w:p w:rsidR="00C76F29" w:rsidRPr="005D6695" w:rsidRDefault="00E521BA" w:rsidP="00137DC3">
      <w:pPr>
        <w:pStyle w:val="Heading4"/>
      </w:pPr>
      <w:r w:rsidRPr="005D6695">
        <w:t>Example</w:t>
      </w:r>
      <w:r w:rsidR="00F424BE" w:rsidRPr="005D6695">
        <w:t>s</w:t>
      </w:r>
    </w:p>
    <w:p w:rsidR="00811E24" w:rsidRPr="005D6695" w:rsidRDefault="00811E24" w:rsidP="00302FAC">
      <w:pPr>
        <w:pStyle w:val="ListParagraph"/>
        <w:numPr>
          <w:ilvl w:val="0"/>
          <w:numId w:val="8"/>
        </w:numPr>
      </w:pPr>
      <w:r w:rsidRPr="005D6695">
        <w:t>Single author</w:t>
      </w:r>
      <w:r w:rsidR="00A766EE">
        <w:t>: John Smith</w:t>
      </w:r>
    </w:p>
    <w:p w:rsidR="00811E24" w:rsidRPr="005D6695" w:rsidRDefault="00811E24" w:rsidP="00302FAC">
      <w:pPr>
        <w:pStyle w:val="ListParagraph"/>
        <w:numPr>
          <w:ilvl w:val="0"/>
          <w:numId w:val="8"/>
        </w:numPr>
      </w:pPr>
      <w:r w:rsidRPr="005D6695">
        <w:t>Two authors</w:t>
      </w:r>
      <w:r w:rsidR="00A766EE">
        <w:t>: John Smith and Jane R. Smith</w:t>
      </w:r>
    </w:p>
    <w:p w:rsidR="00811E24" w:rsidRPr="005D6695" w:rsidRDefault="00811E24" w:rsidP="00302FAC">
      <w:pPr>
        <w:pStyle w:val="ListParagraph"/>
        <w:numPr>
          <w:ilvl w:val="0"/>
          <w:numId w:val="8"/>
        </w:numPr>
      </w:pPr>
      <w:r w:rsidRPr="005D6695">
        <w:t>Multiple authors</w:t>
      </w:r>
      <w:r w:rsidR="00A766EE">
        <w:t>: John Smith, Jane R. Smith and Jeremy K. L. Smith</w:t>
      </w:r>
    </w:p>
    <w:p w:rsidR="005D3F33" w:rsidRPr="005D6695" w:rsidRDefault="005D3F33" w:rsidP="00137DC3">
      <w:pPr>
        <w:pStyle w:val="Heading2"/>
      </w:pPr>
      <w:r w:rsidRPr="005D6695">
        <w:t>ORCIDs</w:t>
      </w:r>
    </w:p>
    <w:p w:rsidR="00FE0489" w:rsidRDefault="00397ECE" w:rsidP="00FE0489">
      <w:pPr>
        <w:pStyle w:val="ListParagraph"/>
        <w:rPr>
          <w:ins w:id="3" w:author="CE" w:date="2024-05-08T23:02:00Z"/>
          <w:highlight w:val="yellow"/>
        </w:rPr>
      </w:pPr>
      <w:r>
        <w:rPr>
          <w:highlight w:val="yellow"/>
        </w:rPr>
        <w:t>Required for corresponding authors, o</w:t>
      </w:r>
      <w:r w:rsidR="00976F35" w:rsidRPr="00DE05BE">
        <w:rPr>
          <w:highlight w:val="yellow"/>
        </w:rPr>
        <w:t>ptional for all</w:t>
      </w:r>
      <w:r>
        <w:rPr>
          <w:highlight w:val="yellow"/>
        </w:rPr>
        <w:t xml:space="preserve"> other</w:t>
      </w:r>
      <w:r w:rsidR="00976F35" w:rsidRPr="00DE05BE">
        <w:rPr>
          <w:highlight w:val="yellow"/>
        </w:rPr>
        <w:t xml:space="preserve"> authors. </w:t>
      </w:r>
      <w:ins w:id="4" w:author="CE" w:date="2024-05-03T22:13:00Z">
        <w:r w:rsidR="00A40854">
          <w:rPr>
            <w:highlight w:val="yellow"/>
          </w:rPr>
          <w:t>If missing raise query at first proof.</w:t>
        </w:r>
      </w:ins>
    </w:p>
    <w:p w:rsidR="000412D2" w:rsidRPr="00DE05BE" w:rsidRDefault="000412D2">
      <w:pPr>
        <w:pStyle w:val="ListParagraph"/>
        <w:numPr>
          <w:ilvl w:val="1"/>
          <w:numId w:val="1"/>
        </w:numPr>
        <w:rPr>
          <w:highlight w:val="yellow"/>
        </w:rPr>
        <w:pPrChange w:id="5" w:author="CE" w:date="2024-05-08T23:02:00Z">
          <w:pPr>
            <w:pStyle w:val="ListParagraph"/>
          </w:pPr>
        </w:pPrChange>
      </w:pPr>
      <w:ins w:id="6" w:author="CE" w:date="2024-05-08T23:02:00Z">
        <w:r>
          <w:rPr>
            <w:highlight w:val="yellow"/>
          </w:rPr>
          <w:t xml:space="preserve">Std. Query: </w:t>
        </w:r>
      </w:ins>
      <w:ins w:id="7" w:author="CE" w:date="2024-05-08T23:05:00Z">
        <w:r w:rsidR="0020608B" w:rsidRPr="0020608B">
          <w:t>If you would like to list the ORCID for the authors "</w:t>
        </w:r>
        <w:r w:rsidR="0020608B">
          <w:t>XXXX</w:t>
        </w:r>
        <w:r w:rsidR="0020608B" w:rsidRPr="0020608B">
          <w:t>", please provide them.</w:t>
        </w:r>
      </w:ins>
    </w:p>
    <w:p w:rsidR="00CC56CB" w:rsidRPr="005D6695" w:rsidRDefault="00B06558" w:rsidP="00FE0489">
      <w:pPr>
        <w:pStyle w:val="ListParagraph"/>
      </w:pPr>
      <w:r w:rsidRPr="005D6695">
        <w:t>Placement of ORCID icon: Next to author name in byline</w:t>
      </w:r>
    </w:p>
    <w:p w:rsidR="00C76F29" w:rsidRPr="005D6695" w:rsidRDefault="00E521BA" w:rsidP="00137DC3">
      <w:pPr>
        <w:pStyle w:val="Heading2"/>
      </w:pPr>
      <w:r w:rsidRPr="005D6695">
        <w:t>A</w:t>
      </w:r>
      <w:r w:rsidR="00C76F29" w:rsidRPr="005D6695">
        <w:t xml:space="preserve">uthor </w:t>
      </w:r>
      <w:r w:rsidR="005D3F33" w:rsidRPr="005D6695">
        <w:t>a</w:t>
      </w:r>
      <w:r w:rsidR="00C76F29" w:rsidRPr="005D6695">
        <w:t>ffiliation</w:t>
      </w:r>
      <w:r w:rsidR="005D3F33" w:rsidRPr="005D6695">
        <w:t>s</w:t>
      </w:r>
    </w:p>
    <w:p w:rsidR="007D4235" w:rsidRPr="005D6695" w:rsidRDefault="007D4235" w:rsidP="007D4235">
      <w:pPr>
        <w:pStyle w:val="ListParagraph"/>
      </w:pPr>
      <w:r w:rsidRPr="005D6695">
        <w:t>Department/school, university/institution, city,</w:t>
      </w:r>
      <w:r w:rsidR="00CC3ED4" w:rsidRPr="005D6695">
        <w:t xml:space="preserve"> state/province, country, email</w:t>
      </w:r>
    </w:p>
    <w:p w:rsidR="000A2443" w:rsidRPr="005D6695" w:rsidRDefault="008505ED" w:rsidP="00976F35">
      <w:pPr>
        <w:pStyle w:val="ListParagraph"/>
        <w:numPr>
          <w:ilvl w:val="0"/>
          <w:numId w:val="11"/>
        </w:numPr>
      </w:pPr>
      <w:r>
        <w:t xml:space="preserve">Abbreviate </w:t>
      </w:r>
      <w:r w:rsidR="00976F35">
        <w:t>USA and UK</w:t>
      </w:r>
    </w:p>
    <w:p w:rsidR="00B05A96" w:rsidRPr="002D610C" w:rsidRDefault="00B05A96" w:rsidP="00B05A96">
      <w:pPr>
        <w:pStyle w:val="ListParagraph"/>
        <w:numPr>
          <w:ilvl w:val="0"/>
          <w:numId w:val="11"/>
        </w:numPr>
      </w:pPr>
      <w:r w:rsidRPr="002D610C">
        <w:t>Use two-letter postal codes for state/province names</w:t>
      </w:r>
    </w:p>
    <w:p w:rsidR="00B05A96" w:rsidRPr="002D610C" w:rsidRDefault="00B05A96" w:rsidP="00B05A96">
      <w:pPr>
        <w:pStyle w:val="ListParagraph"/>
        <w:numPr>
          <w:ilvl w:val="0"/>
          <w:numId w:val="11"/>
        </w:numPr>
      </w:pPr>
      <w:r w:rsidRPr="002D610C">
        <w:t>If an author has multiple affiliations or if there are multiple authors, use superscript Arabic numerals to differentiate affiliations.</w:t>
      </w:r>
    </w:p>
    <w:p w:rsidR="00B05A96" w:rsidRDefault="00B05A96" w:rsidP="00B05A96">
      <w:pPr>
        <w:pStyle w:val="ListParagraph"/>
        <w:numPr>
          <w:ilvl w:val="0"/>
          <w:numId w:val="11"/>
        </w:numPr>
        <w:rPr>
          <w:highlight w:val="yellow"/>
        </w:rPr>
      </w:pPr>
      <w:r w:rsidRPr="00B05A96">
        <w:rPr>
          <w:highlight w:val="yellow"/>
        </w:rPr>
        <w:t>Affiliations are run in, separated by semicolons. There is no semicolon preceding the “and” before the last affiliation.</w:t>
      </w:r>
    </w:p>
    <w:p w:rsidR="00305A40" w:rsidRPr="00102994" w:rsidRDefault="00305A40" w:rsidP="00305A40">
      <w:pPr>
        <w:pStyle w:val="ListParagraph"/>
        <w:numPr>
          <w:ilvl w:val="0"/>
          <w:numId w:val="11"/>
        </w:numPr>
      </w:pPr>
      <w:r w:rsidRPr="00102994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Country required, query if missing</w:t>
      </w:r>
    </w:p>
    <w:p w:rsidR="00305A40" w:rsidRPr="00102994" w:rsidRDefault="00305A40" w:rsidP="00305A40">
      <w:pPr>
        <w:pStyle w:val="ListParagraph"/>
        <w:numPr>
          <w:ilvl w:val="0"/>
          <w:numId w:val="11"/>
        </w:numPr>
      </w:pPr>
      <w:r w:rsidRPr="00102994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States should be abbreviate for USA, Canada, Australia</w:t>
      </w:r>
    </w:p>
    <w:p w:rsidR="00305A40" w:rsidRPr="00305A40" w:rsidRDefault="00305A40" w:rsidP="00305A40">
      <w:pPr>
        <w:pStyle w:val="ListParagraph"/>
        <w:numPr>
          <w:ilvl w:val="0"/>
          <w:numId w:val="11"/>
        </w:numPr>
        <w:rPr>
          <w:highlight w:val="yellow"/>
        </w:rPr>
      </w:pPr>
      <w:r w:rsidRPr="00AE432B">
        <w:rPr>
          <w:rStyle w:val="x967994522size"/>
          <w:rFonts w:ascii="Segoe UI" w:hAnsi="Segoe UI" w:cs="Segoe UI"/>
          <w:color w:val="000000"/>
          <w:sz w:val="21"/>
          <w:szCs w:val="21"/>
          <w:highlight w:val="yellow"/>
          <w:shd w:val="clear" w:color="auto" w:fill="FFFFFF"/>
        </w:rPr>
        <w:t>Preferably no street addresses or zip codes.</w:t>
      </w:r>
    </w:p>
    <w:p w:rsidR="00B05A96" w:rsidRPr="002D610C" w:rsidRDefault="00B05A96" w:rsidP="00B05A96">
      <w:pPr>
        <w:pStyle w:val="ListParagraph"/>
        <w:numPr>
          <w:ilvl w:val="0"/>
          <w:numId w:val="11"/>
        </w:numPr>
      </w:pPr>
      <w:r w:rsidRPr="002D610C">
        <w:t>If all authors have the same affiliation, no superscript numbering is necessary.</w:t>
      </w:r>
    </w:p>
    <w:p w:rsidR="00C76F29" w:rsidRDefault="00E521BA" w:rsidP="00137DC3">
      <w:pPr>
        <w:pStyle w:val="Heading4"/>
      </w:pPr>
      <w:r w:rsidRPr="005D6695">
        <w:t>Example</w:t>
      </w:r>
      <w:r w:rsidR="004E1DB2" w:rsidRPr="005D6695">
        <w:t>s</w:t>
      </w:r>
    </w:p>
    <w:p w:rsidR="00014583" w:rsidRPr="002D610C" w:rsidRDefault="00014583" w:rsidP="00014583">
      <w:pPr>
        <w:pStyle w:val="ListParagraph"/>
        <w:numPr>
          <w:ilvl w:val="0"/>
          <w:numId w:val="11"/>
        </w:numPr>
      </w:pPr>
      <w:r w:rsidRPr="002D610C">
        <w:t>Timothy Callaghan</w:t>
      </w:r>
      <w:r w:rsidRPr="002D610C">
        <w:rPr>
          <w:vertAlign w:val="superscript"/>
        </w:rPr>
        <w:t>1</w:t>
      </w:r>
      <w:r w:rsidRPr="002D610C">
        <w:t xml:space="preserve"> and Andrew Karch</w:t>
      </w:r>
      <w:r w:rsidRPr="002D610C">
        <w:rPr>
          <w:vertAlign w:val="superscript"/>
        </w:rPr>
        <w:t>2</w:t>
      </w:r>
    </w:p>
    <w:p w:rsidR="00014583" w:rsidRPr="002D610C" w:rsidRDefault="00014583" w:rsidP="00014583">
      <w:pPr>
        <w:pStyle w:val="ListParagraph"/>
        <w:numPr>
          <w:ilvl w:val="1"/>
          <w:numId w:val="1"/>
        </w:numPr>
      </w:pPr>
      <w:r w:rsidRPr="002D610C">
        <w:rPr>
          <w:vertAlign w:val="superscript"/>
        </w:rPr>
        <w:lastRenderedPageBreak/>
        <w:t>1</w:t>
      </w:r>
      <w:r w:rsidRPr="002D610C">
        <w:t xml:space="preserve">Texas A&amp;M University, College Station, TX, USA and </w:t>
      </w:r>
      <w:r w:rsidRPr="002D610C">
        <w:rPr>
          <w:vertAlign w:val="superscript"/>
        </w:rPr>
        <w:t>2</w:t>
      </w:r>
      <w:r w:rsidRPr="002D610C">
        <w:t>University of Minnesota, Minneapolis, MN, USA</w:t>
      </w:r>
    </w:p>
    <w:p w:rsidR="00014583" w:rsidRPr="002D610C" w:rsidRDefault="00014583" w:rsidP="00014583">
      <w:pPr>
        <w:pStyle w:val="ListParagraph"/>
        <w:numPr>
          <w:ilvl w:val="0"/>
          <w:numId w:val="11"/>
        </w:numPr>
      </w:pPr>
      <w:proofErr w:type="spellStart"/>
      <w:r w:rsidRPr="002D610C">
        <w:t>Jenalee</w:t>
      </w:r>
      <w:proofErr w:type="spellEnd"/>
      <w:r w:rsidRPr="002D610C">
        <w:t xml:space="preserve"> R. Doom</w:t>
      </w:r>
      <w:r w:rsidRPr="002D610C">
        <w:rPr>
          <w:vertAlign w:val="superscript"/>
        </w:rPr>
        <w:t>1</w:t>
      </w:r>
      <w:r w:rsidRPr="002D610C">
        <w:t>, Kenia M. Rivera</w:t>
      </w:r>
      <w:r w:rsidRPr="002D610C">
        <w:rPr>
          <w:vertAlign w:val="superscript"/>
        </w:rPr>
        <w:t>1</w:t>
      </w:r>
      <w:r w:rsidRPr="002D610C">
        <w:t>, Estela Blanco</w:t>
      </w:r>
      <w:r w:rsidRPr="002D610C">
        <w:rPr>
          <w:vertAlign w:val="superscript"/>
        </w:rPr>
        <w:t>2,3</w:t>
      </w:r>
      <w:r w:rsidRPr="002D610C">
        <w:t>, Raquel Burrows</w:t>
      </w:r>
      <w:r w:rsidRPr="002D610C">
        <w:rPr>
          <w:vertAlign w:val="superscript"/>
        </w:rPr>
        <w:t>4</w:t>
      </w:r>
      <w:r w:rsidRPr="002D610C">
        <w:t>, Paulina Correa-Burrows</w:t>
      </w:r>
      <w:r w:rsidRPr="002D610C">
        <w:rPr>
          <w:vertAlign w:val="superscript"/>
        </w:rPr>
        <w:t>4</w:t>
      </w:r>
      <w:r w:rsidRPr="002D610C">
        <w:t>, Patricia L. East</w:t>
      </w:r>
      <w:r w:rsidRPr="002D610C">
        <w:rPr>
          <w:vertAlign w:val="superscript"/>
        </w:rPr>
        <w:t>3</w:t>
      </w:r>
      <w:r w:rsidRPr="002D610C">
        <w:t>, Betsy Lozoff</w:t>
      </w:r>
      <w:r w:rsidRPr="002D610C">
        <w:rPr>
          <w:vertAlign w:val="superscript"/>
        </w:rPr>
        <w:t>5</w:t>
      </w:r>
      <w:r w:rsidRPr="002D610C">
        <w:t xml:space="preserve"> and Sheila Gahagan</w:t>
      </w:r>
      <w:r w:rsidRPr="002D610C">
        <w:rPr>
          <w:vertAlign w:val="superscript"/>
        </w:rPr>
        <w:t>3</w:t>
      </w:r>
    </w:p>
    <w:p w:rsidR="00014583" w:rsidRPr="002D610C" w:rsidRDefault="00014583" w:rsidP="00014583">
      <w:pPr>
        <w:pStyle w:val="ListParagraph"/>
        <w:numPr>
          <w:ilvl w:val="1"/>
          <w:numId w:val="1"/>
        </w:numPr>
      </w:pPr>
      <w:r w:rsidRPr="002D610C">
        <w:rPr>
          <w:vertAlign w:val="superscript"/>
        </w:rPr>
        <w:t>1</w:t>
      </w:r>
      <w:r w:rsidRPr="002D610C">
        <w:t xml:space="preserve">Department of Psychology, University of Denver, Denver, CO, USA; </w:t>
      </w:r>
      <w:r w:rsidRPr="002D610C">
        <w:rPr>
          <w:vertAlign w:val="superscript"/>
        </w:rPr>
        <w:t>2</w:t>
      </w:r>
      <w:r w:rsidRPr="002D610C">
        <w:t xml:space="preserve">Department of Psychology, St. John’s University, New York, NY, USA; </w:t>
      </w:r>
      <w:r w:rsidRPr="002D610C">
        <w:rPr>
          <w:vertAlign w:val="superscript"/>
        </w:rPr>
        <w:t>3</w:t>
      </w:r>
      <w:r w:rsidRPr="002D610C">
        <w:t xml:space="preserve">Department of Psychology, University of Michigan, Ann Arbor, MI, USA; </w:t>
      </w:r>
      <w:r w:rsidRPr="002D610C">
        <w:rPr>
          <w:vertAlign w:val="superscript"/>
        </w:rPr>
        <w:t>4</w:t>
      </w:r>
      <w:r w:rsidRPr="002D610C">
        <w:t>Serious Mental Illness Treatment Resource and Evaluation Center, Office of Mental Health and Suicide Prevention, Department of Veterans Affairs, Ann Arbor, MI, USA</w:t>
      </w:r>
      <w:r>
        <w:t xml:space="preserve"> and</w:t>
      </w:r>
      <w:r w:rsidRPr="002D610C">
        <w:t xml:space="preserve"> </w:t>
      </w:r>
      <w:r w:rsidRPr="002D610C">
        <w:rPr>
          <w:vertAlign w:val="superscript"/>
        </w:rPr>
        <w:t>5</w:t>
      </w:r>
      <w:r w:rsidRPr="002D610C">
        <w:t>Survey Research Center of the Institute for Social Research, University of Michigan, Ann Arbor, MI, USA</w:t>
      </w:r>
    </w:p>
    <w:p w:rsidR="00014583" w:rsidRPr="00014583" w:rsidRDefault="00014583" w:rsidP="00014583"/>
    <w:p w:rsidR="00C76F29" w:rsidRPr="005D6695" w:rsidRDefault="005D3F33" w:rsidP="00137DC3">
      <w:pPr>
        <w:pStyle w:val="Heading2"/>
      </w:pPr>
      <w:r w:rsidRPr="005D6695">
        <w:t>Corresponding author</w:t>
      </w:r>
    </w:p>
    <w:p w:rsidR="00305A40" w:rsidRPr="00102994" w:rsidRDefault="00305A40" w:rsidP="00305A40">
      <w:pPr>
        <w:pStyle w:val="ListParagraph"/>
        <w:ind w:left="1440"/>
        <w:rPr>
          <w:rFonts w:ascii="Calibri" w:hAnsi="Calibri"/>
          <w:highlight w:val="yellow"/>
        </w:rPr>
      </w:pPr>
      <w:r w:rsidRPr="00102994">
        <w:rPr>
          <w:rFonts w:ascii="Calibri" w:hAnsi="Calibri"/>
          <w:bCs w:val="0"/>
          <w:iCs w:val="0"/>
          <w:highlight w:val="yellow"/>
        </w:rPr>
        <w:t xml:space="preserve">No asterisks </w:t>
      </w:r>
      <w:r w:rsidRPr="00102994">
        <w:rPr>
          <w:highlight w:val="yellow"/>
        </w:rPr>
        <w:t>allowed</w:t>
      </w:r>
      <w:r w:rsidRPr="00102994">
        <w:rPr>
          <w:rFonts w:ascii="Calibri" w:hAnsi="Calibri"/>
          <w:bCs w:val="0"/>
          <w:iCs w:val="0"/>
          <w:highlight w:val="yellow"/>
        </w:rPr>
        <w:t xml:space="preserve"> to signify the corresponding author.  Only list the words “corresponding author” if there is more than one author.  Styling now as shown:</w:t>
      </w:r>
    </w:p>
    <w:p w:rsidR="007B6D6D" w:rsidRDefault="007B6D6D" w:rsidP="007B6D6D">
      <w:pPr>
        <w:pStyle w:val="ListParagraph"/>
        <w:ind w:left="1440"/>
        <w:rPr>
          <w:rFonts w:ascii="Calibri" w:hAnsi="Calibri"/>
          <w:bCs w:val="0"/>
          <w:iCs w:val="0"/>
        </w:rPr>
      </w:pPr>
      <w:r>
        <w:t>Single author - Email:</w:t>
      </w:r>
    </w:p>
    <w:p w:rsidR="007B6D6D" w:rsidRDefault="007B6D6D" w:rsidP="007B6D6D">
      <w:pPr>
        <w:pStyle w:val="ListParagraph"/>
        <w:ind w:left="1440"/>
      </w:pPr>
      <w:r>
        <w:t xml:space="preserve">Multiple authors - </w:t>
      </w:r>
      <w:r>
        <w:rPr>
          <w:b/>
          <w:bCs w:val="0"/>
        </w:rPr>
        <w:t>Corresponding author:</w:t>
      </w:r>
      <w:r>
        <w:t xml:space="preserve"> Author; Email: </w:t>
      </w:r>
    </w:p>
    <w:p w:rsidR="00C76F29" w:rsidRPr="005D6695" w:rsidRDefault="00B3618B" w:rsidP="00137DC3">
      <w:pPr>
        <w:pStyle w:val="Heading2"/>
      </w:pPr>
      <w:r w:rsidRPr="005D6695">
        <w:t>A</w:t>
      </w:r>
      <w:r w:rsidR="00C76F29" w:rsidRPr="005D6695">
        <w:t>bstract</w:t>
      </w:r>
    </w:p>
    <w:p w:rsidR="00632C53" w:rsidRPr="00812E2A" w:rsidRDefault="00C11268" w:rsidP="00632C53">
      <w:pPr>
        <w:pStyle w:val="ListParagraph"/>
        <w:rPr>
          <w:b/>
          <w:i/>
          <w:highlight w:val="yellow"/>
        </w:rPr>
      </w:pPr>
      <w:r w:rsidRPr="00812E2A">
        <w:rPr>
          <w:highlight w:val="yellow"/>
        </w:rPr>
        <w:t xml:space="preserve">No more than </w:t>
      </w:r>
      <w:r w:rsidR="00812E2A" w:rsidRPr="00812E2A">
        <w:rPr>
          <w:highlight w:val="yellow"/>
        </w:rPr>
        <w:t>250</w:t>
      </w:r>
      <w:r w:rsidRPr="00812E2A">
        <w:rPr>
          <w:highlight w:val="yellow"/>
        </w:rPr>
        <w:t xml:space="preserve"> words</w:t>
      </w:r>
    </w:p>
    <w:p w:rsidR="00251016" w:rsidRPr="005D6695" w:rsidRDefault="00812E2A" w:rsidP="00632C53">
      <w:pPr>
        <w:pStyle w:val="ListParagraph"/>
        <w:rPr>
          <w:b/>
          <w:i/>
        </w:rPr>
      </w:pPr>
      <w:r>
        <w:t>“Abstract” heading in bold</w:t>
      </w:r>
    </w:p>
    <w:p w:rsidR="008326C1" w:rsidRPr="00812E2A" w:rsidRDefault="00F1581B" w:rsidP="00632C53">
      <w:pPr>
        <w:pStyle w:val="ListParagraph"/>
        <w:rPr>
          <w:b/>
          <w:i/>
          <w:highlight w:val="yellow"/>
        </w:rPr>
      </w:pPr>
      <w:r>
        <w:rPr>
          <w:highlight w:val="yellow"/>
        </w:rPr>
        <w:t>U</w:t>
      </w:r>
      <w:r w:rsidR="008326C1" w:rsidRPr="00812E2A">
        <w:rPr>
          <w:highlight w:val="yellow"/>
        </w:rPr>
        <w:t>nstructured</w:t>
      </w:r>
    </w:p>
    <w:p w:rsidR="00AD4473" w:rsidRPr="005D6695" w:rsidRDefault="00632C53" w:rsidP="00AD4473">
      <w:pPr>
        <w:pStyle w:val="Heading2"/>
      </w:pPr>
      <w:r w:rsidRPr="005D6695">
        <w:t>History dates</w:t>
      </w:r>
    </w:p>
    <w:p w:rsidR="0042274A" w:rsidRPr="005D6695" w:rsidRDefault="00D0759C" w:rsidP="0042274A">
      <w:r w:rsidRPr="005D669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2274A" w:rsidRPr="005D6695">
        <w:instrText xml:space="preserve"> FORMCHECKBOX </w:instrText>
      </w:r>
      <w:r w:rsidR="00B423A0">
        <w:fldChar w:fldCharType="separate"/>
      </w:r>
      <w:r w:rsidRPr="005D6695">
        <w:fldChar w:fldCharType="end"/>
      </w:r>
      <w:r w:rsidR="0042274A" w:rsidRPr="005D6695">
        <w:t xml:space="preserve"> Required</w:t>
      </w:r>
    </w:p>
    <w:p w:rsidR="0042274A" w:rsidRPr="005D6695" w:rsidRDefault="0042274A" w:rsidP="0042274A"/>
    <w:p w:rsidR="00384AB5" w:rsidRPr="002D610C" w:rsidRDefault="002F6487" w:rsidP="002F6487">
      <w:pPr>
        <w:rPr>
          <w:b/>
        </w:rPr>
      </w:pPr>
      <w:r w:rsidRPr="002D610C">
        <w:rPr>
          <w:b/>
        </w:rPr>
        <w:t>If required, specify format:</w:t>
      </w:r>
    </w:p>
    <w:p w:rsidR="002F6487" w:rsidRPr="002D610C" w:rsidRDefault="00D0759C" w:rsidP="002F6487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F6487">
        <w:instrText xml:space="preserve"> FORMCHECKBOX </w:instrText>
      </w:r>
      <w:r w:rsidR="00B423A0">
        <w:fldChar w:fldCharType="separate"/>
      </w:r>
      <w:r>
        <w:fldChar w:fldCharType="end"/>
      </w:r>
      <w:r w:rsidR="002F6487" w:rsidRPr="002D610C">
        <w:t xml:space="preserve"> Run in</w:t>
      </w:r>
    </w:p>
    <w:p w:rsidR="002F6487" w:rsidRPr="002D610C" w:rsidRDefault="002F6487" w:rsidP="002F6487">
      <w:r w:rsidRPr="002D610C">
        <w:t>(Received [date month year]; revised [date month year]; accepted [date month year])</w:t>
      </w:r>
    </w:p>
    <w:p w:rsidR="002F6487" w:rsidRPr="002D610C" w:rsidRDefault="002F6487" w:rsidP="002F6487">
      <w:pPr>
        <w:pStyle w:val="Heading4"/>
      </w:pPr>
      <w:r w:rsidRPr="002D610C">
        <w:t>Example</w:t>
      </w:r>
    </w:p>
    <w:p w:rsidR="002F6487" w:rsidRPr="002D610C" w:rsidRDefault="002F6487" w:rsidP="002F6487">
      <w:r w:rsidRPr="002D610C">
        <w:t>(Received 24 November 2019; revised 14 July 2020; accepted 17 August 2020)</w:t>
      </w:r>
    </w:p>
    <w:p w:rsidR="00A63E76" w:rsidRPr="005D6695" w:rsidRDefault="00A63E76" w:rsidP="00A63E76"/>
    <w:p w:rsidR="009562B2" w:rsidRPr="005D6695" w:rsidRDefault="009562B2" w:rsidP="00137DC3">
      <w:pPr>
        <w:pStyle w:val="Heading2"/>
      </w:pPr>
      <w:r w:rsidRPr="005D6695">
        <w:t>Keywords</w:t>
      </w:r>
    </w:p>
    <w:p w:rsidR="23FE035F" w:rsidRDefault="00063F17" w:rsidP="00137DC3">
      <w:pPr>
        <w:pStyle w:val="ListParagraph"/>
      </w:pPr>
      <w:r w:rsidRPr="00CC787B">
        <w:rPr>
          <w:highlight w:val="yellow"/>
        </w:rPr>
        <w:t>Authors should provide</w:t>
      </w:r>
      <w:r w:rsidR="00D71B33" w:rsidRPr="00CC787B">
        <w:rPr>
          <w:highlight w:val="yellow"/>
        </w:rPr>
        <w:t xml:space="preserve"> up to 5</w:t>
      </w:r>
      <w:r w:rsidRPr="00CC787B">
        <w:rPr>
          <w:highlight w:val="yellow"/>
        </w:rPr>
        <w:t xml:space="preserve"> keywords.</w:t>
      </w:r>
    </w:p>
    <w:p w:rsidR="00305A40" w:rsidRPr="00D22206" w:rsidRDefault="00305A40" w:rsidP="00305A40">
      <w:pPr>
        <w:pStyle w:val="ListParagraph"/>
      </w:pPr>
      <w:r w:rsidRPr="00102994">
        <w:rPr>
          <w:highlight w:val="yellow"/>
        </w:rPr>
        <w:t>One word (keywords not key words)</w:t>
      </w:r>
    </w:p>
    <w:p w:rsidR="00CC787B" w:rsidRPr="002D610C" w:rsidRDefault="00CC787B" w:rsidP="00CC787B">
      <w:pPr>
        <w:pStyle w:val="ListParagraph"/>
      </w:pPr>
      <w:r>
        <w:t>Keywords must be in alphabetical order</w:t>
      </w:r>
      <w:r w:rsidR="00305A40">
        <w:t xml:space="preserve">; </w:t>
      </w:r>
      <w:r w:rsidR="00305A40" w:rsidRPr="00102994">
        <w:rPr>
          <w:highlight w:val="yellow"/>
        </w:rPr>
        <w:t>Sentence case</w:t>
      </w:r>
    </w:p>
    <w:p w:rsidR="00CC787B" w:rsidRPr="002D610C" w:rsidRDefault="00CC787B" w:rsidP="00CC787B">
      <w:pPr>
        <w:pStyle w:val="ListParagraph"/>
      </w:pPr>
      <w:r w:rsidRPr="002D610C">
        <w:lastRenderedPageBreak/>
        <w:t xml:space="preserve">Keywords are separated by semicolons, with no end period </w:t>
      </w:r>
    </w:p>
    <w:p w:rsidR="00CC787B" w:rsidRDefault="00CC787B" w:rsidP="00CC787B">
      <w:pPr>
        <w:pStyle w:val="ListParagraph"/>
      </w:pPr>
      <w:r>
        <w:t>L</w:t>
      </w:r>
      <w:r w:rsidRPr="002D610C">
        <w:t>ow</w:t>
      </w:r>
      <w:r>
        <w:t>ercase except for proper nouns</w:t>
      </w:r>
    </w:p>
    <w:p w:rsidR="00305A40" w:rsidRPr="00D22206" w:rsidRDefault="00305A40" w:rsidP="00305A40">
      <w:pPr>
        <w:spacing w:line="240" w:lineRule="auto"/>
      </w:pPr>
      <w:r w:rsidRPr="00102994">
        <w:rPr>
          <w:b/>
          <w:highlight w:val="yellow"/>
        </w:rPr>
        <w:t>Keywords</w:t>
      </w:r>
      <w:r w:rsidRPr="00102994">
        <w:rPr>
          <w:highlight w:val="yellow"/>
        </w:rPr>
        <w:t>: Coronary artery disease; stroke; vascular risk factor</w:t>
      </w:r>
    </w:p>
    <w:p w:rsidR="00693A32" w:rsidRPr="005D6695" w:rsidRDefault="00693A32" w:rsidP="00693A32">
      <w:pPr>
        <w:pStyle w:val="Heading2"/>
      </w:pPr>
      <w:r w:rsidRPr="005D6695">
        <w:t>MSC Codes (data/math)</w:t>
      </w:r>
    </w:p>
    <w:p w:rsidR="00302FAC" w:rsidRPr="005D6695" w:rsidRDefault="00CC787B" w:rsidP="00302FAC">
      <w:pPr>
        <w:pStyle w:val="ListParagraph"/>
        <w:numPr>
          <w:ilvl w:val="0"/>
          <w:numId w:val="9"/>
        </w:numPr>
      </w:pPr>
      <w:r>
        <w:t>N/a</w:t>
      </w:r>
    </w:p>
    <w:p w:rsidR="00DC44D4" w:rsidRPr="005D6695" w:rsidRDefault="00DC44D4" w:rsidP="00137DC3">
      <w:pPr>
        <w:pStyle w:val="Heading1"/>
      </w:pPr>
      <w:r w:rsidRPr="005D6695">
        <w:t>Main body elements</w:t>
      </w:r>
    </w:p>
    <w:p w:rsidR="009562B2" w:rsidRPr="005D6695" w:rsidRDefault="009562B2" w:rsidP="00137DC3">
      <w:pPr>
        <w:pStyle w:val="Heading2"/>
      </w:pPr>
      <w:r w:rsidRPr="005D6695">
        <w:t xml:space="preserve">Right </w:t>
      </w:r>
      <w:r w:rsidR="00DC44D4" w:rsidRPr="005D6695">
        <w:t>r</w:t>
      </w:r>
      <w:r w:rsidRPr="005D6695">
        <w:t xml:space="preserve">unning </w:t>
      </w:r>
      <w:r w:rsidR="00DC44D4" w:rsidRPr="005D6695">
        <w:t>h</w:t>
      </w:r>
      <w:r w:rsidRPr="005D6695">
        <w:t>ead</w:t>
      </w:r>
    </w:p>
    <w:p w:rsidR="00C34E48" w:rsidRPr="005D6695" w:rsidRDefault="0083722D" w:rsidP="00137DC3">
      <w:pPr>
        <w:pStyle w:val="ListParagraph"/>
      </w:pPr>
      <w:r w:rsidRPr="005D6695">
        <w:t>Journal title</w:t>
      </w:r>
    </w:p>
    <w:p w:rsidR="009562B2" w:rsidRPr="005D6695" w:rsidRDefault="009562B2" w:rsidP="00137DC3">
      <w:pPr>
        <w:pStyle w:val="Heading2"/>
      </w:pPr>
      <w:r w:rsidRPr="005D6695">
        <w:t xml:space="preserve">Left </w:t>
      </w:r>
      <w:r w:rsidR="00DC44D4" w:rsidRPr="005D6695">
        <w:t>r</w:t>
      </w:r>
      <w:r w:rsidRPr="005D6695">
        <w:t xml:space="preserve">unning </w:t>
      </w:r>
      <w:r w:rsidR="00DC44D4" w:rsidRPr="005D6695">
        <w:t>h</w:t>
      </w:r>
      <w:r w:rsidRPr="005D6695">
        <w:t>ead</w:t>
      </w:r>
    </w:p>
    <w:p w:rsidR="0064751F" w:rsidRPr="007A0BCD" w:rsidRDefault="0064751F" w:rsidP="0064751F">
      <w:pPr>
        <w:pStyle w:val="ListParagraph"/>
        <w:numPr>
          <w:ilvl w:val="0"/>
          <w:numId w:val="5"/>
        </w:numPr>
      </w:pPr>
      <w:r w:rsidRPr="007A0BCD">
        <w:t>Single author: [First name] [Surname]</w:t>
      </w:r>
    </w:p>
    <w:p w:rsidR="0064751F" w:rsidRPr="007A0BCD" w:rsidRDefault="0064751F" w:rsidP="0064751F">
      <w:pPr>
        <w:pStyle w:val="ListParagraph"/>
        <w:numPr>
          <w:ilvl w:val="0"/>
          <w:numId w:val="5"/>
        </w:numPr>
      </w:pPr>
      <w:r w:rsidRPr="007A0BCD">
        <w:t>Two authors: [First name] [Surname] and [First name] [Surname]</w:t>
      </w:r>
    </w:p>
    <w:p w:rsidR="0064751F" w:rsidRPr="007A0BCD" w:rsidRDefault="0064751F" w:rsidP="0064751F">
      <w:pPr>
        <w:pStyle w:val="ListParagraph"/>
        <w:numPr>
          <w:ilvl w:val="0"/>
          <w:numId w:val="5"/>
        </w:numPr>
      </w:pPr>
      <w:r w:rsidRPr="007A0BCD">
        <w:t>Three or more authors: [Surname] et al.</w:t>
      </w:r>
    </w:p>
    <w:p w:rsidR="009562B2" w:rsidRPr="005D6695" w:rsidRDefault="00BD47BD" w:rsidP="00137DC3">
      <w:pPr>
        <w:pStyle w:val="Heading2"/>
        <w:rPr>
          <w:lang w:val="en-US"/>
        </w:rPr>
      </w:pPr>
      <w:r w:rsidRPr="005D6695">
        <w:rPr>
          <w:lang w:val="en-US"/>
        </w:rPr>
        <w:t>Headings</w:t>
      </w:r>
    </w:p>
    <w:p w:rsidR="006D40E8" w:rsidRPr="005D6695" w:rsidRDefault="006D40E8" w:rsidP="006D40E8">
      <w:pPr>
        <w:pStyle w:val="ListParagraph"/>
      </w:pPr>
      <w:r w:rsidRPr="002F4C73">
        <w:rPr>
          <w:highlight w:val="yellow"/>
        </w:rPr>
        <w:t>unnumbered headings</w:t>
      </w:r>
    </w:p>
    <w:p w:rsidR="00E07C89" w:rsidRPr="002F4C73" w:rsidRDefault="00E07C89" w:rsidP="006D40E8">
      <w:pPr>
        <w:pStyle w:val="ListParagraph"/>
        <w:rPr>
          <w:highlight w:val="yellow"/>
        </w:rPr>
      </w:pPr>
      <w:r w:rsidRPr="002F4C73">
        <w:rPr>
          <w:highlight w:val="yellow"/>
        </w:rPr>
        <w:t>Heading levels allowed: H</w:t>
      </w:r>
      <w:r w:rsidR="00A63E76" w:rsidRPr="002F4C73">
        <w:rPr>
          <w:highlight w:val="yellow"/>
        </w:rPr>
        <w:t>1</w:t>
      </w:r>
      <w:r w:rsidR="00055EC2">
        <w:rPr>
          <w:highlight w:val="yellow"/>
        </w:rPr>
        <w:t xml:space="preserve"> and </w:t>
      </w:r>
      <w:r w:rsidR="00A63E76" w:rsidRPr="002F4C73">
        <w:rPr>
          <w:highlight w:val="yellow"/>
        </w:rPr>
        <w:t>H2 are permitted</w:t>
      </w:r>
      <w:r w:rsidRPr="002F4C73">
        <w:rPr>
          <w:highlight w:val="yellow"/>
        </w:rPr>
        <w:t>. H</w:t>
      </w:r>
      <w:r w:rsidR="00055EC2">
        <w:rPr>
          <w:highlight w:val="yellow"/>
        </w:rPr>
        <w:t>3</w:t>
      </w:r>
      <w:r w:rsidRPr="002F4C73">
        <w:rPr>
          <w:highlight w:val="yellow"/>
        </w:rPr>
        <w:t xml:space="preserve"> </w:t>
      </w:r>
      <w:r w:rsidR="00A63E76" w:rsidRPr="002F4C73">
        <w:rPr>
          <w:highlight w:val="yellow"/>
        </w:rPr>
        <w:t xml:space="preserve">and above are not </w:t>
      </w:r>
      <w:r w:rsidRPr="002F4C73">
        <w:rPr>
          <w:highlight w:val="yellow"/>
        </w:rPr>
        <w:t>allowed.</w:t>
      </w:r>
    </w:p>
    <w:p w:rsidR="00A42C51" w:rsidRPr="00A42C51" w:rsidRDefault="00A42C51" w:rsidP="00A42C51">
      <w:pPr>
        <w:rPr>
          <w:b/>
        </w:rPr>
      </w:pPr>
      <w:r w:rsidRPr="00A42C51">
        <w:rPr>
          <w:b/>
        </w:rPr>
        <w:t>Heading 1</w:t>
      </w:r>
    </w:p>
    <w:p w:rsidR="00A42C51" w:rsidRDefault="00A42C51" w:rsidP="00A42C51">
      <w:r w:rsidRPr="002D610C">
        <w:t xml:space="preserve">Bold and in </w:t>
      </w:r>
      <w:r>
        <w:t>sentence</w:t>
      </w:r>
      <w:r w:rsidRPr="002D610C">
        <w:t xml:space="preserve"> case</w:t>
      </w:r>
    </w:p>
    <w:p w:rsidR="00A42C51" w:rsidRPr="00A42C51" w:rsidRDefault="00A42C51" w:rsidP="00A42C51">
      <w:pPr>
        <w:rPr>
          <w:b/>
          <w:i/>
          <w:iCs w:val="0"/>
        </w:rPr>
      </w:pPr>
      <w:r w:rsidRPr="00A42C51">
        <w:rPr>
          <w:b/>
          <w:i/>
          <w:iCs w:val="0"/>
        </w:rPr>
        <w:t>Heading 2</w:t>
      </w:r>
    </w:p>
    <w:p w:rsidR="00A42C51" w:rsidRPr="005D6695" w:rsidRDefault="00A42C51" w:rsidP="00A42C51">
      <w:r>
        <w:t>Bold and italic and in sentence</w:t>
      </w:r>
      <w:r w:rsidRPr="002D610C">
        <w:t xml:space="preserve"> case</w:t>
      </w:r>
    </w:p>
    <w:p w:rsidR="005D3F33" w:rsidRPr="005D6695" w:rsidRDefault="005D3F33" w:rsidP="00137DC3">
      <w:pPr>
        <w:pStyle w:val="Heading2"/>
      </w:pPr>
      <w:r w:rsidRPr="005D6695">
        <w:t>Figures</w:t>
      </w:r>
    </w:p>
    <w:p w:rsidR="00F60094" w:rsidRPr="005D6695" w:rsidRDefault="00F60094" w:rsidP="00F60094">
      <w:pPr>
        <w:pStyle w:val="ListParagraph"/>
        <w:numPr>
          <w:ilvl w:val="0"/>
          <w:numId w:val="2"/>
        </w:numPr>
      </w:pPr>
      <w:r w:rsidRPr="005D6695">
        <w:t>All figures must be called out in text, in sequential order.</w:t>
      </w:r>
    </w:p>
    <w:p w:rsidR="006D40E8" w:rsidRPr="005D6695" w:rsidRDefault="006D40E8" w:rsidP="00F60094">
      <w:pPr>
        <w:pStyle w:val="ListParagraph"/>
        <w:numPr>
          <w:ilvl w:val="0"/>
          <w:numId w:val="2"/>
        </w:numPr>
      </w:pPr>
      <w:r w:rsidRPr="005D6695">
        <w:t xml:space="preserve">Any journal-specific rules for numbering style: </w:t>
      </w:r>
      <w:r w:rsidR="006426F3">
        <w:t>1a, 1b, 1c…</w:t>
      </w:r>
    </w:p>
    <w:p w:rsidR="00D736EF" w:rsidRPr="005D6695" w:rsidRDefault="00862FD6" w:rsidP="00137DC3">
      <w:pPr>
        <w:pStyle w:val="Heading3"/>
      </w:pPr>
      <w:r w:rsidRPr="005D6695">
        <w:t>C</w:t>
      </w:r>
      <w:r w:rsidR="00D736EF" w:rsidRPr="005D6695">
        <w:t xml:space="preserve">aptions </w:t>
      </w:r>
    </w:p>
    <w:p w:rsidR="008C7E36" w:rsidRDefault="008C7E36" w:rsidP="008C7E36">
      <w:pPr>
        <w:pStyle w:val="ListParagraph"/>
        <w:numPr>
          <w:ilvl w:val="0"/>
          <w:numId w:val="21"/>
        </w:numPr>
      </w:pPr>
      <w:r>
        <w:t>Sentence capitalization style</w:t>
      </w:r>
    </w:p>
    <w:p w:rsidR="008C7E36" w:rsidRDefault="008C7E36" w:rsidP="008C7E36">
      <w:pPr>
        <w:pStyle w:val="ListParagraph"/>
        <w:numPr>
          <w:ilvl w:val="0"/>
          <w:numId w:val="21"/>
        </w:numPr>
      </w:pPr>
      <w:r>
        <w:t>Ending period</w:t>
      </w:r>
    </w:p>
    <w:p w:rsidR="00305A40" w:rsidRPr="00D22206" w:rsidRDefault="00305A40" w:rsidP="00305A40">
      <w:pPr>
        <w:pStyle w:val="ListParagraph"/>
        <w:numPr>
          <w:ilvl w:val="0"/>
          <w:numId w:val="21"/>
        </w:numPr>
      </w:pPr>
      <w:r w:rsidRPr="00FB0059">
        <w:rPr>
          <w:rFonts w:ascii="Segoe UI" w:eastAsia="Times New Roman" w:hAnsi="Segoe UI" w:cs="Segoe UI"/>
          <w:color w:val="000000"/>
          <w:sz w:val="21"/>
          <w:szCs w:val="21"/>
          <w:highlight w:val="yellow"/>
          <w:shd w:val="clear" w:color="auto" w:fill="FFFFFF"/>
          <w:lang w:val="en-IN" w:eastAsia="en-IN"/>
        </w:rPr>
        <w:t>Figure should be unabbreviated (i.e., Figure 1 not Fig. 1) in the caption</w:t>
      </w:r>
    </w:p>
    <w:p w:rsidR="008C7E36" w:rsidRPr="002D610C" w:rsidRDefault="008C7E36" w:rsidP="008C7E36">
      <w:pPr>
        <w:pStyle w:val="ListParagraph"/>
        <w:numPr>
          <w:ilvl w:val="0"/>
          <w:numId w:val="21"/>
        </w:numPr>
      </w:pPr>
      <w:r>
        <w:t xml:space="preserve">Label style: </w:t>
      </w:r>
      <w:r w:rsidRPr="00CF2E2A">
        <w:rPr>
          <w:b/>
        </w:rPr>
        <w:t>Figure 1.</w:t>
      </w:r>
    </w:p>
    <w:p w:rsidR="000E0D1A" w:rsidRDefault="00D736EF" w:rsidP="00F60094">
      <w:pPr>
        <w:pStyle w:val="Heading4"/>
      </w:pPr>
      <w:r w:rsidRPr="005D6695">
        <w:lastRenderedPageBreak/>
        <w:t>Examples</w:t>
      </w:r>
    </w:p>
    <w:p w:rsidR="001E0DC3" w:rsidRDefault="001E0DC3" w:rsidP="001E0DC3">
      <w:r>
        <w:t xml:space="preserve">Figure 2. Student responses about (a) optimism towards solving environmental problems, (b) sense of stewardship towards the environment and (c) sense of agency towards addressing environmental problems. </w:t>
      </w:r>
    </w:p>
    <w:p w:rsidR="00D736EF" w:rsidRPr="005D6695" w:rsidRDefault="00862FD6" w:rsidP="00137DC3">
      <w:pPr>
        <w:pStyle w:val="Heading3"/>
      </w:pPr>
      <w:r w:rsidRPr="005D6695">
        <w:t>C</w:t>
      </w:r>
      <w:r w:rsidR="00D736EF" w:rsidRPr="005D6695">
        <w:t>redits</w:t>
      </w:r>
    </w:p>
    <w:p w:rsidR="00EC7D2A" w:rsidRPr="005D6695" w:rsidRDefault="00063F17" w:rsidP="00F60094">
      <w:pPr>
        <w:pStyle w:val="ListParagraph"/>
        <w:numPr>
          <w:ilvl w:val="0"/>
          <w:numId w:val="2"/>
        </w:numPr>
      </w:pPr>
      <w:r w:rsidRPr="005D6695">
        <w:t>Format:</w:t>
      </w:r>
      <w:r w:rsidR="00F60094" w:rsidRPr="005D6695">
        <w:t xml:space="preserve"> </w:t>
      </w:r>
      <w:r w:rsidR="00EC7D2A" w:rsidRPr="005D6695">
        <w:rPr>
          <w:i/>
        </w:rPr>
        <w:t>Source</w:t>
      </w:r>
      <w:r w:rsidR="00EC7D2A" w:rsidRPr="005D6695">
        <w:t>: Author-date citation.</w:t>
      </w:r>
    </w:p>
    <w:p w:rsidR="009548A1" w:rsidRPr="005D6695" w:rsidRDefault="004A0B03" w:rsidP="00137DC3">
      <w:pPr>
        <w:pStyle w:val="Heading3"/>
      </w:pPr>
      <w:r w:rsidRPr="005D6695">
        <w:t>Figure n</w:t>
      </w:r>
      <w:r w:rsidR="009548A1" w:rsidRPr="005D6695">
        <w:t>otes</w:t>
      </w:r>
    </w:p>
    <w:p w:rsidR="009548A1" w:rsidRPr="005D6695" w:rsidRDefault="00063F17" w:rsidP="00137DC3">
      <w:pPr>
        <w:pStyle w:val="ListParagraph"/>
        <w:numPr>
          <w:ilvl w:val="0"/>
          <w:numId w:val="2"/>
        </w:numPr>
      </w:pPr>
      <w:r w:rsidRPr="005D6695">
        <w:t>Format</w:t>
      </w:r>
      <w:r w:rsidR="00673628">
        <w:t>:</w:t>
      </w:r>
      <w:r w:rsidR="00F60094" w:rsidRPr="005D6695">
        <w:t xml:space="preserve"> </w:t>
      </w:r>
      <w:r w:rsidR="009548A1" w:rsidRPr="005D6695">
        <w:rPr>
          <w:i/>
        </w:rPr>
        <w:t>Note</w:t>
      </w:r>
      <w:r w:rsidR="009548A1" w:rsidRPr="005D6695">
        <w:t xml:space="preserve"> in italics and followed by a colon</w:t>
      </w:r>
    </w:p>
    <w:p w:rsidR="0047702F" w:rsidRPr="00673628" w:rsidRDefault="0047702F" w:rsidP="0047702F">
      <w:pPr>
        <w:pStyle w:val="ListParagraph"/>
        <w:numPr>
          <w:ilvl w:val="0"/>
          <w:numId w:val="2"/>
        </w:numPr>
        <w:rPr>
          <w:highlight w:val="yellow"/>
        </w:rPr>
      </w:pPr>
      <w:r w:rsidRPr="00673628">
        <w:rPr>
          <w:highlight w:val="yellow"/>
        </w:rPr>
        <w:t xml:space="preserve">Note marker style for notes applying to specific parts of the figure (if applicable)? </w:t>
      </w:r>
      <w:r w:rsidRPr="00673628">
        <w:rPr>
          <w:rFonts w:eastAsia="Times New Roman"/>
          <w:highlight w:val="yellow"/>
        </w:rPr>
        <w:t xml:space="preserve">*,†,‡, </w:t>
      </w:r>
      <w:r w:rsidRPr="00673628">
        <w:rPr>
          <w:rFonts w:cs="Arial"/>
          <w:color w:val="222222"/>
          <w:highlight w:val="yellow"/>
          <w:shd w:val="clear" w:color="auto" w:fill="FFFFFF"/>
        </w:rPr>
        <w:t>§,</w:t>
      </w:r>
      <w:r w:rsidRPr="00673628">
        <w:rPr>
          <w:rFonts w:ascii="Cambria Math" w:eastAsia="Times New Roman" w:hAnsi="Cambria Math" w:cs="Cambria Math"/>
          <w:highlight w:val="yellow"/>
        </w:rPr>
        <w:t>∥</w:t>
      </w:r>
      <w:r w:rsidRPr="00673628">
        <w:rPr>
          <w:rFonts w:eastAsia="Times New Roman"/>
          <w:highlight w:val="yellow"/>
        </w:rPr>
        <w:t>,#</w:t>
      </w:r>
    </w:p>
    <w:p w:rsidR="00F2083C" w:rsidRPr="005D6695" w:rsidRDefault="00F2083C" w:rsidP="001E0DC3">
      <w:pPr>
        <w:pStyle w:val="ListParagraph"/>
        <w:numPr>
          <w:ilvl w:val="0"/>
          <w:numId w:val="2"/>
        </w:numPr>
      </w:pPr>
      <w:r w:rsidRPr="005D6695">
        <w:t>Use “=” to define abbreviations: CI = confidence interval; HS&amp;B = High School &amp; Beyond; NELS88 = National Education Longitudinal Study of 1988; UK = United Kingdom.</w:t>
      </w:r>
    </w:p>
    <w:p w:rsidR="003B178E" w:rsidRDefault="003B178E" w:rsidP="003B178E">
      <w:pPr>
        <w:pStyle w:val="Heading4"/>
      </w:pPr>
      <w:r w:rsidRPr="005D6695">
        <w:t>Examples</w:t>
      </w:r>
    </w:p>
    <w:p w:rsidR="001E0DC3" w:rsidRPr="001E0DC3" w:rsidRDefault="001E0DC3" w:rsidP="001E0DC3">
      <w:r>
        <w:t>*Indicates negatively worded questions.</w:t>
      </w:r>
    </w:p>
    <w:p w:rsidR="001E0DC3" w:rsidRPr="001E0DC3" w:rsidRDefault="001E0DC3" w:rsidP="001E0DC3"/>
    <w:p w:rsidR="001C49E2" w:rsidRPr="005D6695" w:rsidRDefault="000E0D1A" w:rsidP="00137DC3">
      <w:pPr>
        <w:pStyle w:val="Heading2"/>
      </w:pPr>
      <w:r w:rsidRPr="005D6695">
        <w:t>Tables</w:t>
      </w:r>
    </w:p>
    <w:p w:rsidR="00F60094" w:rsidRPr="005D6695" w:rsidRDefault="00F60094" w:rsidP="00F60094">
      <w:pPr>
        <w:pStyle w:val="ListParagraph"/>
        <w:numPr>
          <w:ilvl w:val="0"/>
          <w:numId w:val="2"/>
        </w:numPr>
      </w:pPr>
      <w:r w:rsidRPr="005D6695">
        <w:t>All tables must be called out in text, in sequential order.</w:t>
      </w:r>
    </w:p>
    <w:p w:rsidR="001F0198" w:rsidRPr="002D610C" w:rsidRDefault="001F0198" w:rsidP="001F0198">
      <w:pPr>
        <w:pStyle w:val="ListParagraph"/>
        <w:numPr>
          <w:ilvl w:val="0"/>
          <w:numId w:val="2"/>
        </w:numPr>
      </w:pPr>
      <w:r w:rsidRPr="002D610C">
        <w:t>Column headings and the rows of the stub column should be sentence case.</w:t>
      </w:r>
    </w:p>
    <w:p w:rsidR="00B66C41" w:rsidRPr="005D6695" w:rsidRDefault="00063F17" w:rsidP="00063F17">
      <w:pPr>
        <w:pStyle w:val="Heading3"/>
      </w:pPr>
      <w:r w:rsidRPr="005D6695">
        <w:t xml:space="preserve"> </w:t>
      </w:r>
      <w:r w:rsidR="0049566A" w:rsidRPr="005D6695">
        <w:t>Titles</w:t>
      </w:r>
    </w:p>
    <w:p w:rsidR="00A3172F" w:rsidRPr="002D610C" w:rsidRDefault="00A3172F" w:rsidP="00A3172F">
      <w:pPr>
        <w:pStyle w:val="ListParagraph"/>
        <w:numPr>
          <w:ilvl w:val="0"/>
          <w:numId w:val="23"/>
        </w:numPr>
      </w:pPr>
      <w:r>
        <w:t>Sentence case</w:t>
      </w:r>
    </w:p>
    <w:p w:rsidR="00A3172F" w:rsidRDefault="00A3172F" w:rsidP="00A3172F">
      <w:pPr>
        <w:pStyle w:val="ListParagraph"/>
        <w:numPr>
          <w:ilvl w:val="0"/>
          <w:numId w:val="23"/>
        </w:numPr>
      </w:pPr>
      <w:r>
        <w:t xml:space="preserve">Label style: </w:t>
      </w:r>
      <w:r w:rsidRPr="002D610C">
        <w:t>“</w:t>
      </w:r>
      <w:r w:rsidRPr="002D610C">
        <w:rPr>
          <w:b/>
        </w:rPr>
        <w:t>Table [number]</w:t>
      </w:r>
      <w:r w:rsidRPr="002D610C">
        <w:t xml:space="preserve">” in bold; </w:t>
      </w:r>
      <w:r w:rsidRPr="002D610C">
        <w:rPr>
          <w:u w:val="single"/>
        </w:rPr>
        <w:t>no</w:t>
      </w:r>
      <w:r w:rsidRPr="002D610C">
        <w:t xml:space="preserve"> full stop at the end of the title</w:t>
      </w:r>
    </w:p>
    <w:p w:rsidR="006338D8" w:rsidRDefault="006338D8" w:rsidP="006338D8">
      <w:pPr>
        <w:pStyle w:val="Heading3"/>
      </w:pPr>
      <w:r w:rsidRPr="005D6695">
        <w:t>Credits</w:t>
      </w:r>
    </w:p>
    <w:p w:rsidR="00DC045B" w:rsidRPr="00DC045B" w:rsidRDefault="00DC045B" w:rsidP="00DC045B">
      <w:pPr>
        <w:pStyle w:val="ListParagraph"/>
        <w:numPr>
          <w:ilvl w:val="0"/>
          <w:numId w:val="12"/>
        </w:numPr>
      </w:pPr>
      <w:r>
        <w:t>Author-date citation style</w:t>
      </w:r>
      <w:r w:rsidR="00863C42">
        <w:t xml:space="preserve"> as a footnote</w:t>
      </w:r>
    </w:p>
    <w:p w:rsidR="006338D8" w:rsidRDefault="006338D8" w:rsidP="006338D8">
      <w:pPr>
        <w:pStyle w:val="Heading4"/>
      </w:pPr>
      <w:r w:rsidRPr="005D6695">
        <w:t>Examples</w:t>
      </w:r>
    </w:p>
    <w:p w:rsidR="00863C42" w:rsidRPr="00863C42" w:rsidRDefault="00863C42" w:rsidP="00863C42">
      <w:r>
        <w:t xml:space="preserve">Source: </w:t>
      </w:r>
      <w:proofErr w:type="spellStart"/>
      <w:r>
        <w:t>Haribon</w:t>
      </w:r>
      <w:proofErr w:type="spellEnd"/>
      <w:r>
        <w:t xml:space="preserve"> Foundation for the Conservation of Natural Resources, Inc. (2006); </w:t>
      </w:r>
      <w:proofErr w:type="spellStart"/>
      <w:r>
        <w:t>Galang</w:t>
      </w:r>
      <w:proofErr w:type="spellEnd"/>
      <w:r>
        <w:t xml:space="preserve"> et al. (2003).</w:t>
      </w:r>
    </w:p>
    <w:p w:rsidR="001C49E2" w:rsidRPr="005D6695" w:rsidRDefault="00644053" w:rsidP="00F60094">
      <w:pPr>
        <w:pStyle w:val="Heading3"/>
      </w:pPr>
      <w:r w:rsidRPr="005D6695">
        <w:t>Table n</w:t>
      </w:r>
      <w:r w:rsidR="006A5B06" w:rsidRPr="005D6695">
        <w:t>otes</w:t>
      </w:r>
    </w:p>
    <w:p w:rsidR="00F60094" w:rsidRPr="005D6695" w:rsidRDefault="00F60094" w:rsidP="00302FAC">
      <w:pPr>
        <w:pStyle w:val="ListParagraph"/>
        <w:numPr>
          <w:ilvl w:val="0"/>
          <w:numId w:val="4"/>
        </w:numPr>
      </w:pPr>
      <w:r w:rsidRPr="005D6695">
        <w:t>Format</w:t>
      </w:r>
      <w:r w:rsidR="00C82890">
        <w:t xml:space="preserve">: </w:t>
      </w:r>
      <w:r w:rsidRPr="005D6695">
        <w:rPr>
          <w:i/>
        </w:rPr>
        <w:t>Note</w:t>
      </w:r>
      <w:r w:rsidRPr="005D6695">
        <w:t xml:space="preserve"> in italics and followed by a colon</w:t>
      </w:r>
      <w:r w:rsidR="00063F17" w:rsidRPr="005D6695">
        <w:t>.</w:t>
      </w:r>
    </w:p>
    <w:p w:rsidR="00F60094" w:rsidRPr="00C82890" w:rsidRDefault="00294B2D" w:rsidP="00302FAC">
      <w:pPr>
        <w:pStyle w:val="ListParagraph"/>
        <w:numPr>
          <w:ilvl w:val="0"/>
          <w:numId w:val="4"/>
        </w:numPr>
        <w:rPr>
          <w:highlight w:val="yellow"/>
        </w:rPr>
      </w:pPr>
      <w:r w:rsidRPr="00C82890">
        <w:rPr>
          <w:highlight w:val="yellow"/>
        </w:rPr>
        <w:t>Note marker style</w:t>
      </w:r>
      <w:r w:rsidR="0047702F" w:rsidRPr="00C82890">
        <w:rPr>
          <w:highlight w:val="yellow"/>
        </w:rPr>
        <w:t xml:space="preserve"> for notes applying to specific parts of the table</w:t>
      </w:r>
      <w:r w:rsidRPr="00C82890">
        <w:rPr>
          <w:highlight w:val="yellow"/>
        </w:rPr>
        <w:t xml:space="preserve">? </w:t>
      </w:r>
      <w:r w:rsidRPr="00C82890">
        <w:rPr>
          <w:i/>
          <w:highlight w:val="yellow"/>
        </w:rPr>
        <w:t>Examples</w:t>
      </w:r>
      <w:r w:rsidRPr="00C82890">
        <w:rPr>
          <w:highlight w:val="yellow"/>
        </w:rPr>
        <w:t>: 1, 2, 3; a, b, c;</w:t>
      </w:r>
      <w:r w:rsidR="00F60094" w:rsidRPr="00C82890">
        <w:rPr>
          <w:rFonts w:eastAsia="Times New Roman"/>
          <w:highlight w:val="yellow"/>
        </w:rPr>
        <w:t xml:space="preserve">*,†,‡, </w:t>
      </w:r>
      <w:r w:rsidR="00F60094" w:rsidRPr="00C82890">
        <w:rPr>
          <w:rFonts w:cs="Arial"/>
          <w:color w:val="222222"/>
          <w:highlight w:val="yellow"/>
          <w:shd w:val="clear" w:color="auto" w:fill="FFFFFF"/>
        </w:rPr>
        <w:t>§,</w:t>
      </w:r>
      <w:r w:rsidR="00F60094" w:rsidRPr="00C82890">
        <w:rPr>
          <w:rFonts w:ascii="Cambria Math" w:eastAsia="Times New Roman" w:hAnsi="Cambria Math" w:cs="Cambria Math"/>
          <w:highlight w:val="yellow"/>
        </w:rPr>
        <w:t>∥</w:t>
      </w:r>
      <w:r w:rsidR="00F60094" w:rsidRPr="00C82890">
        <w:rPr>
          <w:rFonts w:eastAsia="Times New Roman"/>
          <w:highlight w:val="yellow"/>
        </w:rPr>
        <w:t>,#</w:t>
      </w:r>
    </w:p>
    <w:p w:rsidR="0083722D" w:rsidRPr="00C82890" w:rsidRDefault="00F60094" w:rsidP="00C82890">
      <w:pPr>
        <w:pStyle w:val="ListParagraph"/>
        <w:numPr>
          <w:ilvl w:val="0"/>
          <w:numId w:val="4"/>
        </w:numPr>
        <w:rPr>
          <w:rFonts w:eastAsia="Times New Roman"/>
        </w:rPr>
      </w:pPr>
      <w:r w:rsidRPr="005D6695">
        <w:t>Order of elements</w:t>
      </w:r>
      <w:r w:rsidRPr="005D6695">
        <w:rPr>
          <w:rFonts w:eastAsia="Times New Roman"/>
        </w:rPr>
        <w:t xml:space="preserve">? </w:t>
      </w:r>
      <w:r w:rsidR="001C49E2" w:rsidRPr="005D6695">
        <w:rPr>
          <w:rFonts w:eastAsia="Times New Roman"/>
        </w:rPr>
        <w:t>(1) source notes, (2) general table notes, (3) specific data notes, and (</w:t>
      </w:r>
      <w:r w:rsidR="00294B2D" w:rsidRPr="005D6695">
        <w:rPr>
          <w:rFonts w:eastAsia="Times New Roman"/>
        </w:rPr>
        <w:t>4) notes on significance levels</w:t>
      </w:r>
    </w:p>
    <w:p w:rsidR="00BE4AB9" w:rsidRPr="005D6695" w:rsidRDefault="00BE4AB9" w:rsidP="00137DC3">
      <w:pPr>
        <w:pStyle w:val="Heading4"/>
      </w:pPr>
      <w:r w:rsidRPr="005D6695">
        <w:lastRenderedPageBreak/>
        <w:t>Examples</w:t>
      </w:r>
    </w:p>
    <w:p w:rsidR="003B178E" w:rsidRPr="005D6695" w:rsidRDefault="00CD21D5" w:rsidP="00CD21D5">
      <w:r>
        <w:t>**Correlation is significant at 0.05 level (2-tailed).</w:t>
      </w:r>
    </w:p>
    <w:p w:rsidR="00862FD6" w:rsidRPr="005D6695" w:rsidRDefault="00862FD6" w:rsidP="00137DC3">
      <w:pPr>
        <w:pStyle w:val="Heading2"/>
      </w:pPr>
      <w:r w:rsidRPr="005D6695">
        <w:t>Footnotes/endnotes</w:t>
      </w:r>
    </w:p>
    <w:p w:rsidR="00294B2D" w:rsidRPr="005D6695" w:rsidRDefault="00D0759C" w:rsidP="00294B2D">
      <w:r w:rsidRPr="005D6695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94B2D" w:rsidRPr="005D6695">
        <w:instrText xml:space="preserve"> FORMCHECKBOX </w:instrText>
      </w:r>
      <w:r w:rsidR="00B423A0">
        <w:fldChar w:fldCharType="separate"/>
      </w:r>
      <w:r w:rsidRPr="005D6695">
        <w:fldChar w:fldCharType="end"/>
      </w:r>
      <w:r w:rsidR="00294B2D" w:rsidRPr="005D6695">
        <w:t xml:space="preserve"> </w:t>
      </w:r>
      <w:r w:rsidR="00A40854">
        <w:t>Footnotes</w:t>
      </w:r>
    </w:p>
    <w:p w:rsidR="003B35CA" w:rsidRPr="005D6695" w:rsidRDefault="003B35CA" w:rsidP="003B35CA">
      <w:pPr>
        <w:pStyle w:val="Heading2"/>
      </w:pPr>
      <w:r w:rsidRPr="005D6695">
        <w:t>Extracts (block quotes)</w:t>
      </w:r>
    </w:p>
    <w:p w:rsidR="003B35CA" w:rsidRPr="005D6695" w:rsidRDefault="003B35CA" w:rsidP="003B35CA">
      <w:pPr>
        <w:pStyle w:val="ListParagraph"/>
        <w:numPr>
          <w:ilvl w:val="0"/>
          <w:numId w:val="3"/>
        </w:numPr>
      </w:pPr>
      <w:r w:rsidRPr="005D6695">
        <w:t>Omit quotation marks around quotations set as extracts</w:t>
      </w:r>
      <w:r w:rsidR="00B75123">
        <w:t>.</w:t>
      </w:r>
    </w:p>
    <w:p w:rsidR="003B35CA" w:rsidRPr="005D6695" w:rsidRDefault="00B332E4" w:rsidP="003B35CA">
      <w:pPr>
        <w:pStyle w:val="ListParagraph"/>
        <w:numPr>
          <w:ilvl w:val="0"/>
          <w:numId w:val="3"/>
        </w:numPr>
      </w:pPr>
      <w:r w:rsidRPr="005D6695">
        <w:t>S</w:t>
      </w:r>
      <w:r w:rsidR="003B35CA" w:rsidRPr="005D6695">
        <w:t>et quotations of more than 50 words as extracts</w:t>
      </w:r>
    </w:p>
    <w:p w:rsidR="00B332E4" w:rsidRPr="005D6695" w:rsidRDefault="00B332E4" w:rsidP="00B332E4">
      <w:pPr>
        <w:pStyle w:val="Heading2"/>
      </w:pPr>
      <w:r w:rsidRPr="005D6695">
        <w:t>Lists</w:t>
      </w:r>
    </w:p>
    <w:p w:rsidR="00B332E4" w:rsidRPr="005D6695" w:rsidRDefault="00B332E4" w:rsidP="00302FAC">
      <w:pPr>
        <w:pStyle w:val="ListParagraph"/>
        <w:numPr>
          <w:ilvl w:val="0"/>
          <w:numId w:val="10"/>
        </w:numPr>
      </w:pPr>
      <w:r w:rsidRPr="005D6695">
        <w:t>Follow format in manuscript.</w:t>
      </w:r>
    </w:p>
    <w:p w:rsidR="00B332E4" w:rsidRPr="005D6695" w:rsidRDefault="00B332E4" w:rsidP="00B332E4">
      <w:pPr>
        <w:pStyle w:val="Heading2"/>
      </w:pPr>
      <w:r w:rsidRPr="005D6695">
        <w:t>Equations</w:t>
      </w:r>
    </w:p>
    <w:p w:rsidR="00B332E4" w:rsidRPr="005D6695" w:rsidRDefault="00B332E4" w:rsidP="00B75123">
      <w:pPr>
        <w:pStyle w:val="ListParagraph"/>
        <w:numPr>
          <w:ilvl w:val="0"/>
          <w:numId w:val="10"/>
        </w:numPr>
      </w:pPr>
      <w:r w:rsidRPr="005D6695">
        <w:t>Follow format in manuscript.</w:t>
      </w:r>
    </w:p>
    <w:p w:rsidR="00DC44D4" w:rsidRPr="005D6695" w:rsidRDefault="00DC44D4" w:rsidP="00137DC3">
      <w:pPr>
        <w:pStyle w:val="Heading1"/>
      </w:pPr>
      <w:r w:rsidRPr="005D6695">
        <w:t xml:space="preserve">Back matter </w:t>
      </w:r>
      <w:ins w:id="8" w:author="CE" w:date="2024-05-03T22:14:00Z">
        <w:r w:rsidR="00755CF3">
          <w:t xml:space="preserve">– No BM headings </w:t>
        </w:r>
        <w:r w:rsidR="00755CF3" w:rsidRPr="00755CF3">
          <w:t xml:space="preserve">for </w:t>
        </w:r>
        <w:r w:rsidR="00755CF3" w:rsidRPr="00755CF3">
          <w:rPr>
            <w:rPrChange w:id="9" w:author="CE" w:date="2024-05-03T22:14:00Z">
              <w:rPr>
                <w:rFonts w:ascii="Calibri" w:hAnsi="Calibri" w:cs="Calibri"/>
                <w:color w:val="1F497D"/>
                <w:sz w:val="22"/>
                <w:szCs w:val="22"/>
              </w:rPr>
            </w:rPrChange>
          </w:rPr>
          <w:t>'book-review' and 'product-review'</w:t>
        </w:r>
      </w:ins>
    </w:p>
    <w:p w:rsidR="00305A40" w:rsidRPr="00102994" w:rsidRDefault="00305A40" w:rsidP="00305A40">
      <w:pPr>
        <w:numPr>
          <w:ilvl w:val="0"/>
          <w:numId w:val="26"/>
        </w:numPr>
        <w:shd w:val="clear" w:color="auto" w:fill="FFFFFF"/>
        <w:spacing w:line="240" w:lineRule="auto"/>
        <w:rPr>
          <w:rFonts w:ascii="Segoe UI" w:hAnsi="Segoe UI" w:cs="Segoe UI"/>
          <w:bCs w:val="0"/>
          <w:iCs w:val="0"/>
          <w:color w:val="000000"/>
          <w:sz w:val="21"/>
          <w:szCs w:val="21"/>
          <w:highlight w:val="yellow"/>
          <w:lang w:val="en-IN" w:eastAsia="en-IN"/>
        </w:rPr>
      </w:pPr>
      <w:r w:rsidRPr="00102994">
        <w:rPr>
          <w:rFonts w:ascii="Segoe UI" w:hAnsi="Segoe UI" w:cs="Segoe UI"/>
          <w:bCs w:val="0"/>
          <w:iCs w:val="0"/>
          <w:color w:val="000000"/>
          <w:sz w:val="21"/>
          <w:szCs w:val="21"/>
          <w:highlight w:val="yellow"/>
          <w:lang w:val="en-IN" w:eastAsia="en-IN"/>
        </w:rPr>
        <w:t>Sentence case</w:t>
      </w:r>
    </w:p>
    <w:p w:rsidR="00305A40" w:rsidRPr="00102994" w:rsidRDefault="00305A40" w:rsidP="00305A40">
      <w:pPr>
        <w:numPr>
          <w:ilvl w:val="0"/>
          <w:numId w:val="26"/>
        </w:numPr>
        <w:shd w:val="clear" w:color="auto" w:fill="FFFFFF"/>
        <w:spacing w:line="240" w:lineRule="auto"/>
        <w:rPr>
          <w:rFonts w:ascii="Segoe UI" w:hAnsi="Segoe UI" w:cs="Segoe UI"/>
          <w:bCs w:val="0"/>
          <w:iCs w:val="0"/>
          <w:color w:val="000000"/>
          <w:sz w:val="21"/>
          <w:szCs w:val="21"/>
          <w:highlight w:val="yellow"/>
          <w:lang w:val="en-IN" w:eastAsia="en-IN"/>
        </w:rPr>
      </w:pPr>
      <w:r w:rsidRPr="00102994">
        <w:rPr>
          <w:rFonts w:ascii="Segoe UI" w:hAnsi="Segoe UI" w:cs="Segoe UI"/>
          <w:bCs w:val="0"/>
          <w:iCs w:val="0"/>
          <w:color w:val="000000"/>
          <w:sz w:val="21"/>
          <w:szCs w:val="21"/>
          <w:highlight w:val="yellow"/>
          <w:lang w:val="en-IN" w:eastAsia="en-IN"/>
        </w:rPr>
        <w:t xml:space="preserve">Singular, </w:t>
      </w:r>
      <w:r w:rsidRPr="00C827A2">
        <w:rPr>
          <w:rFonts w:ascii="Segoe UI" w:hAnsi="Segoe UI" w:cs="Segoe UI"/>
          <w:bCs w:val="0"/>
          <w:iCs w:val="0"/>
          <w:color w:val="000000"/>
          <w:sz w:val="21"/>
          <w:szCs w:val="21"/>
          <w:highlight w:val="yellow"/>
          <w:lang w:val="en-IN" w:eastAsia="en-IN"/>
        </w:rPr>
        <w:t>not plural, EXCEPT for Acknowledgments and Competing interests</w:t>
      </w:r>
      <w:r w:rsidRPr="00102994">
        <w:rPr>
          <w:rFonts w:ascii="Segoe UI" w:hAnsi="Segoe UI" w:cs="Segoe UI"/>
          <w:bCs w:val="0"/>
          <w:iCs w:val="0"/>
          <w:color w:val="000000"/>
          <w:sz w:val="21"/>
          <w:szCs w:val="21"/>
          <w:highlight w:val="yellow"/>
          <w:lang w:val="en-IN" w:eastAsia="en-IN"/>
        </w:rPr>
        <w:t>.</w:t>
      </w:r>
    </w:p>
    <w:p w:rsidR="00305A40" w:rsidRDefault="00305A40" w:rsidP="00305A40">
      <w:pPr>
        <w:numPr>
          <w:ilvl w:val="0"/>
          <w:numId w:val="26"/>
        </w:numPr>
        <w:shd w:val="clear" w:color="auto" w:fill="FFFFFF"/>
        <w:spacing w:line="240" w:lineRule="auto"/>
        <w:rPr>
          <w:rFonts w:ascii="Segoe UI" w:hAnsi="Segoe UI" w:cs="Segoe UI"/>
          <w:bCs w:val="0"/>
          <w:iCs w:val="0"/>
          <w:color w:val="000000"/>
          <w:sz w:val="21"/>
          <w:szCs w:val="21"/>
          <w:highlight w:val="yellow"/>
          <w:lang w:val="en-IN" w:eastAsia="en-IN"/>
        </w:rPr>
      </w:pPr>
      <w:r w:rsidRPr="00102994">
        <w:rPr>
          <w:rFonts w:ascii="Segoe UI" w:hAnsi="Segoe UI" w:cs="Segoe UI"/>
          <w:bCs w:val="0"/>
          <w:iCs w:val="0"/>
          <w:color w:val="000000"/>
          <w:sz w:val="21"/>
          <w:szCs w:val="21"/>
          <w:highlight w:val="yellow"/>
          <w:lang w:val="en-IN" w:eastAsia="en-IN"/>
        </w:rPr>
        <w:t>Ending with a period</w:t>
      </w:r>
    </w:p>
    <w:p w:rsidR="00305A40" w:rsidRPr="00102994" w:rsidRDefault="00305A40" w:rsidP="00305A40">
      <w:pPr>
        <w:numPr>
          <w:ilvl w:val="0"/>
          <w:numId w:val="26"/>
        </w:numPr>
        <w:shd w:val="clear" w:color="auto" w:fill="FFFFFF"/>
        <w:spacing w:line="240" w:lineRule="auto"/>
        <w:rPr>
          <w:rFonts w:ascii="Segoe UI" w:hAnsi="Segoe UI" w:cs="Segoe UI"/>
          <w:bCs w:val="0"/>
          <w:iCs w:val="0"/>
          <w:color w:val="000000"/>
          <w:sz w:val="21"/>
          <w:szCs w:val="21"/>
          <w:highlight w:val="yellow"/>
          <w:lang w:val="en-IN" w:eastAsia="en-IN"/>
        </w:rPr>
      </w:pPr>
      <w:r w:rsidRPr="00102994">
        <w:rPr>
          <w:rFonts w:ascii="Segoe UI" w:hAnsi="Segoe UI" w:cs="Segoe UI"/>
          <w:b/>
          <w:color w:val="000000"/>
          <w:sz w:val="21"/>
          <w:szCs w:val="21"/>
          <w:highlight w:val="yellow"/>
          <w:shd w:val="clear" w:color="auto" w:fill="FFFFFF"/>
        </w:rPr>
        <w:t>Conflicts of interest</w:t>
      </w:r>
      <w:r w:rsidRPr="00102994">
        <w:rPr>
          <w:rFonts w:ascii="Segoe UI" w:hAnsi="Segoe UI" w:cs="Segoe UI"/>
          <w:color w:val="000000"/>
          <w:sz w:val="21"/>
          <w:szCs w:val="21"/>
          <w:highlight w:val="yellow"/>
          <w:shd w:val="clear" w:color="auto" w:fill="FFFFFF"/>
        </w:rPr>
        <w:t xml:space="preserve"> should be changed to </w:t>
      </w:r>
      <w:r w:rsidRPr="00102994">
        <w:rPr>
          <w:rFonts w:ascii="Segoe UI" w:hAnsi="Segoe UI" w:cs="Segoe UI"/>
          <w:b/>
          <w:color w:val="000000"/>
          <w:sz w:val="21"/>
          <w:szCs w:val="21"/>
          <w:highlight w:val="yellow"/>
          <w:shd w:val="clear" w:color="auto" w:fill="FFFFFF"/>
        </w:rPr>
        <w:t>Competing interests</w:t>
      </w:r>
    </w:p>
    <w:p w:rsidR="00305A40" w:rsidRDefault="00305A40" w:rsidP="00305A40">
      <w:pPr>
        <w:ind w:left="780" w:hanging="360"/>
      </w:pPr>
    </w:p>
    <w:p w:rsidR="00EF7335" w:rsidRPr="005D6695" w:rsidRDefault="00EF7335" w:rsidP="00302FAC">
      <w:pPr>
        <w:pStyle w:val="ListParagraph"/>
        <w:numPr>
          <w:ilvl w:val="0"/>
          <w:numId w:val="7"/>
        </w:numPr>
      </w:pPr>
      <w:r w:rsidRPr="005D6695">
        <w:t xml:space="preserve">Supplementary </w:t>
      </w:r>
      <w:r w:rsidR="00305A40" w:rsidRPr="005D6695">
        <w:t xml:space="preserve">material </w:t>
      </w:r>
    </w:p>
    <w:p w:rsidR="001A11B8" w:rsidRPr="005D6695" w:rsidRDefault="001A11B8" w:rsidP="00302FAC">
      <w:pPr>
        <w:pStyle w:val="ListParagraph"/>
        <w:numPr>
          <w:ilvl w:val="2"/>
          <w:numId w:val="7"/>
        </w:numPr>
        <w:tabs>
          <w:tab w:val="clear" w:pos="2160"/>
        </w:tabs>
        <w:ind w:left="1440"/>
      </w:pPr>
      <w:r w:rsidRPr="005D6695">
        <w:rPr>
          <w:b/>
        </w:rPr>
        <w:t>Supplementary material.</w:t>
      </w:r>
      <w:r w:rsidRPr="005D6695">
        <w:t xml:space="preserve"> The supplementary material for this article can be found at </w:t>
      </w:r>
      <w:hyperlink r:id="rId8" w:history="1">
        <w:r w:rsidRPr="005D6695">
          <w:rPr>
            <w:rStyle w:val="Hyperlink"/>
          </w:rPr>
          <w:t>https://doi.org/</w:t>
        </w:r>
      </w:hyperlink>
      <w:r w:rsidRPr="005D6695">
        <w:t>. . .</w:t>
      </w:r>
    </w:p>
    <w:p w:rsidR="00EF7335" w:rsidRPr="005D6695" w:rsidRDefault="00EF7335" w:rsidP="00302FAC">
      <w:pPr>
        <w:pStyle w:val="ListParagraph"/>
        <w:numPr>
          <w:ilvl w:val="0"/>
          <w:numId w:val="7"/>
        </w:numPr>
      </w:pPr>
      <w:r w:rsidRPr="005D6695">
        <w:t>Acknowledgements</w:t>
      </w:r>
      <w:r w:rsidR="00B47A29">
        <w:t xml:space="preserve"> </w:t>
      </w:r>
      <w:ins w:id="10" w:author="Karthikeyan pandian" w:date="2023-08-04T11:17:00Z">
        <w:r w:rsidR="00B47A29">
          <w:t>(Mandatory heading)</w:t>
        </w:r>
      </w:ins>
    </w:p>
    <w:p w:rsidR="00EF7335" w:rsidRPr="005D6695" w:rsidRDefault="0015312B" w:rsidP="00302FAC">
      <w:pPr>
        <w:pStyle w:val="ListParagraph"/>
        <w:numPr>
          <w:ilvl w:val="0"/>
          <w:numId w:val="7"/>
        </w:numPr>
      </w:pPr>
      <w:r>
        <w:t>Financial support</w:t>
      </w:r>
      <w:ins w:id="11" w:author="Karthikeyan pandian" w:date="2023-08-04T11:18:00Z">
        <w:r w:rsidR="00B47A29">
          <w:t xml:space="preserve"> (Mandatory heading)</w:t>
        </w:r>
      </w:ins>
    </w:p>
    <w:p w:rsidR="00EF7335" w:rsidRPr="005D6695" w:rsidRDefault="00B75123" w:rsidP="00302FAC">
      <w:pPr>
        <w:pStyle w:val="ListParagraph"/>
        <w:numPr>
          <w:ilvl w:val="0"/>
          <w:numId w:val="7"/>
        </w:numPr>
      </w:pPr>
      <w:r>
        <w:t>Competing</w:t>
      </w:r>
      <w:r w:rsidR="00EF7335" w:rsidRPr="005D6695">
        <w:t xml:space="preserve"> </w:t>
      </w:r>
      <w:r w:rsidR="0015312B">
        <w:t>i</w:t>
      </w:r>
      <w:r w:rsidR="00EF7335" w:rsidRPr="005D6695">
        <w:t>nterest</w:t>
      </w:r>
      <w:r>
        <w:t>s</w:t>
      </w:r>
      <w:del w:id="12" w:author="CE" w:date="2024-05-03T22:13:00Z">
        <w:r w:rsidR="00EF7335" w:rsidRPr="005D6695" w:rsidDel="00A40854">
          <w:delText xml:space="preserve"> </w:delText>
        </w:r>
      </w:del>
      <w:ins w:id="13" w:author="Karthikeyan pandian" w:date="2023-08-04T11:18:00Z">
        <w:del w:id="14" w:author="CE" w:date="2024-05-03T22:13:00Z">
          <w:r w:rsidR="00B47A29" w:rsidDel="00A40854">
            <w:delText>(Mandatory heading)</w:delText>
          </w:r>
        </w:del>
      </w:ins>
      <w:ins w:id="15" w:author="Karthikeyan pandian" w:date="2024-10-14T11:00:00Z">
        <w:r w:rsidR="006F22D3">
          <w:t xml:space="preserve"> -- </w:t>
        </w:r>
        <w:r w:rsidR="00884B1C">
          <w:rPr>
            <w:rFonts w:ascii="Verdana" w:hAnsi="Verdana"/>
            <w:color w:val="0000FF"/>
            <w:sz w:val="20"/>
            <w:szCs w:val="20"/>
            <w:lang w:val="en-IN"/>
          </w:rPr>
          <w:t xml:space="preserve">if the competing interest has a </w:t>
        </w:r>
        <w:r w:rsidR="00884B1C" w:rsidRPr="00B423A0">
          <w:rPr>
            <w:rFonts w:ascii="Verdana" w:hAnsi="Verdana"/>
            <w:b/>
            <w:color w:val="0000FF"/>
            <w:sz w:val="20"/>
            <w:szCs w:val="20"/>
            <w:lang w:val="en-IN"/>
            <w:rPrChange w:id="16" w:author="Karthikeyan pandian" w:date="2024-10-14T11:00:00Z">
              <w:rPr>
                <w:rFonts w:ascii="Verdana" w:hAnsi="Verdana"/>
                <w:color w:val="0000FF"/>
                <w:sz w:val="20"/>
                <w:szCs w:val="20"/>
                <w:lang w:val="en-IN"/>
              </w:rPr>
            </w:rPrChange>
          </w:rPr>
          <w:t>negative statement</w:t>
        </w:r>
        <w:r w:rsidR="00884B1C">
          <w:rPr>
            <w:rFonts w:ascii="Verdana" w:hAnsi="Verdana"/>
            <w:color w:val="0000FF"/>
            <w:sz w:val="20"/>
            <w:szCs w:val="20"/>
            <w:lang w:val="en-IN"/>
          </w:rPr>
          <w:t xml:space="preserve">, </w:t>
        </w:r>
        <w:bookmarkStart w:id="17" w:name="_GoBack"/>
        <w:bookmarkEnd w:id="17"/>
        <w:r w:rsidR="00884B1C">
          <w:rPr>
            <w:rFonts w:ascii="Verdana" w:hAnsi="Verdana"/>
            <w:color w:val="0000FF"/>
            <w:sz w:val="20"/>
            <w:szCs w:val="20"/>
            <w:lang w:val="en-IN"/>
          </w:rPr>
          <w:t>it can be removed</w:t>
        </w:r>
      </w:ins>
    </w:p>
    <w:p w:rsidR="00EF7335" w:rsidRPr="005D6695" w:rsidRDefault="00EF7335" w:rsidP="000412D2">
      <w:pPr>
        <w:pStyle w:val="ListParagraph"/>
        <w:numPr>
          <w:ilvl w:val="0"/>
          <w:numId w:val="7"/>
        </w:numPr>
      </w:pPr>
      <w:r w:rsidRPr="005D6695">
        <w:t xml:space="preserve">Ethical </w:t>
      </w:r>
      <w:r w:rsidR="0015312B">
        <w:t>s</w:t>
      </w:r>
      <w:r w:rsidR="00305A40">
        <w:t>tandard</w:t>
      </w:r>
      <w:r w:rsidRPr="005D6695">
        <w:t xml:space="preserve"> </w:t>
      </w:r>
      <w:ins w:id="18" w:author="Karthikeyan pandian" w:date="2023-08-04T11:18:00Z">
        <w:r w:rsidR="00B47A29">
          <w:t>(Mandatory heading)</w:t>
        </w:r>
      </w:ins>
      <w:ins w:id="19" w:author="CE" w:date="2024-05-08T23:03:00Z">
        <w:r w:rsidR="000412D2">
          <w:t>: When statement is negative use “</w:t>
        </w:r>
        <w:r w:rsidR="000412D2" w:rsidRPr="000412D2">
          <w:t>Nothing to note”</w:t>
        </w:r>
        <w:r w:rsidR="000412D2">
          <w:t>.</w:t>
        </w:r>
      </w:ins>
    </w:p>
    <w:p w:rsidR="00EF7335" w:rsidRPr="005D6695" w:rsidRDefault="00EF7335" w:rsidP="00302FAC">
      <w:pPr>
        <w:pStyle w:val="ListParagraph"/>
        <w:numPr>
          <w:ilvl w:val="0"/>
          <w:numId w:val="7"/>
        </w:numPr>
      </w:pPr>
      <w:r w:rsidRPr="005D6695">
        <w:t xml:space="preserve">References </w:t>
      </w:r>
    </w:p>
    <w:p w:rsidR="00EF7335" w:rsidRPr="005D6695" w:rsidRDefault="00EF7335" w:rsidP="00302FAC">
      <w:pPr>
        <w:pStyle w:val="ListParagraph"/>
        <w:numPr>
          <w:ilvl w:val="0"/>
          <w:numId w:val="7"/>
        </w:numPr>
      </w:pPr>
      <w:r w:rsidRPr="005D6695">
        <w:t>Appendices</w:t>
      </w:r>
    </w:p>
    <w:p w:rsidR="00953FEB" w:rsidRPr="005D6695" w:rsidRDefault="00953FEB" w:rsidP="00302FAC">
      <w:pPr>
        <w:pStyle w:val="ListParagraph"/>
        <w:numPr>
          <w:ilvl w:val="1"/>
          <w:numId w:val="7"/>
        </w:numPr>
      </w:pPr>
      <w:r w:rsidRPr="005D6695">
        <w:t xml:space="preserve">For more than one print appendix, Appendix A, Appendix B, etc. </w:t>
      </w:r>
    </w:p>
    <w:p w:rsidR="00953FEB" w:rsidRPr="005D6695" w:rsidRDefault="00953FEB" w:rsidP="00302FAC">
      <w:pPr>
        <w:pStyle w:val="ListParagraph"/>
        <w:numPr>
          <w:ilvl w:val="2"/>
          <w:numId w:val="7"/>
        </w:numPr>
      </w:pPr>
      <w:r w:rsidRPr="005D6695">
        <w:t>In Appendix A: Table A1, Figure A1, etc.</w:t>
      </w:r>
    </w:p>
    <w:p w:rsidR="00953FEB" w:rsidRPr="005D6695" w:rsidRDefault="00953FEB" w:rsidP="00302FAC">
      <w:pPr>
        <w:pStyle w:val="ListParagraph"/>
        <w:numPr>
          <w:ilvl w:val="2"/>
          <w:numId w:val="7"/>
        </w:numPr>
      </w:pPr>
      <w:r w:rsidRPr="005D6695">
        <w:t>In Appendix B: Table B1, Table B2, etc.</w:t>
      </w:r>
    </w:p>
    <w:p w:rsidR="00EF7335" w:rsidRDefault="00EF7335" w:rsidP="00302FAC">
      <w:pPr>
        <w:pStyle w:val="ListParagraph"/>
        <w:numPr>
          <w:ilvl w:val="0"/>
          <w:numId w:val="7"/>
        </w:numPr>
      </w:pPr>
      <w:r w:rsidRPr="005D6695">
        <w:t>Author Biographies</w:t>
      </w:r>
      <w:ins w:id="20" w:author="Karthikeyan pandian" w:date="2023-08-22T13:32:00Z">
        <w:r w:rsidR="005E4982">
          <w:t xml:space="preserve"> (Please add bio of each author under the heading “</w:t>
        </w:r>
      </w:ins>
      <w:ins w:id="21" w:author="Karthikeyan pandian" w:date="2023-08-22T13:33:00Z">
        <w:r w:rsidR="005E4982" w:rsidRPr="005D6695">
          <w:t>Author Biographies</w:t>
        </w:r>
      </w:ins>
      <w:ins w:id="22" w:author="Karthikeyan pandian" w:date="2023-08-22T13:32:00Z">
        <w:r w:rsidR="005E4982">
          <w:t>”)</w:t>
        </w:r>
      </w:ins>
      <w:ins w:id="23" w:author="Karthikeyan pandian" w:date="2024-07-24T11:50:00Z">
        <w:r w:rsidR="002649BD">
          <w:t xml:space="preserve">. Please remove author </w:t>
        </w:r>
      </w:ins>
      <w:ins w:id="24" w:author="Karthikeyan pandian" w:date="2024-07-24T11:51:00Z">
        <w:r w:rsidR="002649BD">
          <w:t>designation like Dr, Prof., etc.</w:t>
        </w:r>
      </w:ins>
    </w:p>
    <w:p w:rsidR="00B87CF2" w:rsidRPr="00402BDB" w:rsidRDefault="00B87CF2" w:rsidP="00B87CF2">
      <w:pPr>
        <w:rPr>
          <w:b/>
          <w:bCs w:val="0"/>
        </w:rPr>
      </w:pPr>
      <w:r w:rsidRPr="00402BDB">
        <w:rPr>
          <w:b/>
          <w:bCs w:val="0"/>
        </w:rPr>
        <w:lastRenderedPageBreak/>
        <w:t xml:space="preserve">**NOTE: Thesis Synopses have a separate short section at the end before the other back matter containing full thesis citation and the supervisors. </w:t>
      </w:r>
    </w:p>
    <w:p w:rsidR="00402BDB" w:rsidRDefault="00402BDB" w:rsidP="00B87CF2"/>
    <w:p w:rsidR="00B87CF2" w:rsidRDefault="00B87CF2" w:rsidP="00B87CF2">
      <w:pPr>
        <w:rPr>
          <w:i/>
          <w:iCs w:val="0"/>
        </w:rPr>
      </w:pPr>
      <w:r>
        <w:rPr>
          <w:i/>
          <w:iCs w:val="0"/>
        </w:rPr>
        <w:t>Example</w:t>
      </w:r>
    </w:p>
    <w:p w:rsidR="00402BDB" w:rsidRDefault="00402BDB" w:rsidP="00B87CF2">
      <w:r>
        <w:t xml:space="preserve">Please find full thesis, Jukes, S. (2022). </w:t>
      </w:r>
      <w:r w:rsidRPr="00402BDB">
        <w:rPr>
          <w:i/>
          <w:iCs w:val="0"/>
        </w:rPr>
        <w:t xml:space="preserve">Enacting more-than-human pedagogies in response to ecological precarity: An immanent </w:t>
      </w:r>
      <w:proofErr w:type="spellStart"/>
      <w:r w:rsidRPr="00402BDB">
        <w:rPr>
          <w:i/>
          <w:iCs w:val="0"/>
        </w:rPr>
        <w:t>praxiography</w:t>
      </w:r>
      <w:proofErr w:type="spellEnd"/>
      <w:r>
        <w:t xml:space="preserve"> [Doctoral dissertation]. La Trobe University. https://doi.org/10.26181/20400702.v1 </w:t>
      </w:r>
    </w:p>
    <w:p w:rsidR="00402BDB" w:rsidRDefault="00402BDB" w:rsidP="00B87CF2"/>
    <w:p w:rsidR="00402BDB" w:rsidRDefault="00402BDB" w:rsidP="00B87CF2">
      <w:r>
        <w:t xml:space="preserve">A thesis submitted for the award of Doctor of Philosophy in the School of Education at La Trobe University. </w:t>
      </w:r>
    </w:p>
    <w:p w:rsidR="00402BDB" w:rsidRDefault="00402BDB" w:rsidP="00402BDB">
      <w:pPr>
        <w:jc w:val="right"/>
        <w:rPr>
          <w:b/>
          <w:bCs w:val="0"/>
        </w:rPr>
      </w:pPr>
      <w:r w:rsidRPr="00402BDB">
        <w:rPr>
          <w:b/>
          <w:bCs w:val="0"/>
        </w:rPr>
        <w:t xml:space="preserve">Supervisor: </w:t>
      </w:r>
    </w:p>
    <w:p w:rsidR="00402BDB" w:rsidRDefault="00402BDB" w:rsidP="00402BDB">
      <w:pPr>
        <w:jc w:val="right"/>
        <w:rPr>
          <w:b/>
          <w:bCs w:val="0"/>
        </w:rPr>
      </w:pPr>
      <w:r w:rsidRPr="00402BDB">
        <w:rPr>
          <w:b/>
          <w:bCs w:val="0"/>
        </w:rPr>
        <w:t>Dr Marcus Morse</w:t>
      </w:r>
    </w:p>
    <w:p w:rsidR="00402BDB" w:rsidRPr="00402BDB" w:rsidRDefault="00402BDB" w:rsidP="00402BDB">
      <w:pPr>
        <w:jc w:val="right"/>
      </w:pPr>
      <w:r w:rsidRPr="00402BDB">
        <w:t xml:space="preserve"> La Trobe University </w:t>
      </w:r>
    </w:p>
    <w:p w:rsidR="00A63E76" w:rsidRPr="005D6695" w:rsidRDefault="00A63E76" w:rsidP="00A63E76">
      <w:pPr>
        <w:pStyle w:val="Heading2"/>
      </w:pPr>
      <w:r w:rsidRPr="005D6695">
        <w:t>Cite this article</w:t>
      </w:r>
    </w:p>
    <w:p w:rsidR="00B75123" w:rsidRPr="00B75123" w:rsidRDefault="00B75123" w:rsidP="00B75123">
      <w:pPr>
        <w:pStyle w:val="Heading4"/>
        <w:numPr>
          <w:ilvl w:val="0"/>
          <w:numId w:val="24"/>
        </w:numPr>
        <w:rPr>
          <w:i w:val="0"/>
          <w:iCs/>
        </w:rPr>
      </w:pPr>
      <w:r>
        <w:rPr>
          <w:i w:val="0"/>
          <w:iCs/>
        </w:rPr>
        <w:t>Follow journal reference style.</w:t>
      </w:r>
    </w:p>
    <w:p w:rsidR="00A63E76" w:rsidRDefault="00A63E76" w:rsidP="00A63E76">
      <w:pPr>
        <w:pStyle w:val="Heading4"/>
      </w:pPr>
      <w:r w:rsidRPr="005D6695">
        <w:t>Examples</w:t>
      </w:r>
    </w:p>
    <w:p w:rsidR="00330D50" w:rsidRPr="00330D50" w:rsidRDefault="00330D50" w:rsidP="00330D50">
      <w:proofErr w:type="spellStart"/>
      <w:r>
        <w:t>Mongar</w:t>
      </w:r>
      <w:proofErr w:type="spellEnd"/>
      <w:r>
        <w:t xml:space="preserve">, K. (2023). The impacts of environmental science on Bhutanese students’ environmental sustainability competences. </w:t>
      </w:r>
      <w:r w:rsidRPr="0015312B">
        <w:rPr>
          <w:i/>
          <w:iCs w:val="0"/>
        </w:rPr>
        <w:t>Australian Journal of Environmental Education</w:t>
      </w:r>
      <w:r>
        <w:t>, 1–15. https://doi.org/10.1017/aee.2023.2</w:t>
      </w:r>
    </w:p>
    <w:p w:rsidR="00057203" w:rsidRPr="005D6695" w:rsidRDefault="009259B8" w:rsidP="00137DC3">
      <w:pPr>
        <w:pStyle w:val="Heading1"/>
      </w:pPr>
      <w:r w:rsidRPr="005D6695">
        <w:t>Reference</w:t>
      </w:r>
      <w:r w:rsidR="000721B7" w:rsidRPr="005D6695">
        <w:t xml:space="preserve"> </w:t>
      </w:r>
      <w:r w:rsidRPr="005D6695">
        <w:t>s</w:t>
      </w:r>
      <w:r w:rsidR="000721B7" w:rsidRPr="005D6695">
        <w:t>tyle</w:t>
      </w:r>
    </w:p>
    <w:p w:rsidR="007D0EE6" w:rsidRPr="005D6695" w:rsidRDefault="00057203" w:rsidP="007D0EE6">
      <w:pPr>
        <w:pStyle w:val="Heading2"/>
      </w:pPr>
      <w:r w:rsidRPr="005D6695">
        <w:t>Standard Style Guide</w:t>
      </w:r>
      <w:r w:rsidR="00862A54" w:rsidRPr="005D6695">
        <w:t>(s)</w:t>
      </w:r>
    </w:p>
    <w:p w:rsidR="00021CCC" w:rsidRPr="005D6695" w:rsidRDefault="00D0759C" w:rsidP="00B87CF2">
      <w:r w:rsidRPr="005D669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4C70" w:rsidRPr="005D6695">
        <w:instrText xml:space="preserve"> FORMCHECKBOX </w:instrText>
      </w:r>
      <w:r w:rsidR="00B423A0">
        <w:fldChar w:fldCharType="separate"/>
      </w:r>
      <w:r w:rsidRPr="005D6695">
        <w:fldChar w:fldCharType="end"/>
      </w:r>
      <w:r w:rsidR="00334C70" w:rsidRPr="005D6695">
        <w:t xml:space="preserve"> American Psychological Association (APA)</w:t>
      </w:r>
    </w:p>
    <w:p w:rsidR="00054020" w:rsidRPr="005D6695" w:rsidRDefault="00054020" w:rsidP="00137DC3">
      <w:pPr>
        <w:pStyle w:val="Heading2"/>
      </w:pPr>
      <w:r w:rsidRPr="005D6695">
        <w:t>Citations</w:t>
      </w:r>
    </w:p>
    <w:p w:rsidR="00B041F8" w:rsidRPr="005D6695" w:rsidRDefault="00D0759C" w:rsidP="00B041F8">
      <w:r w:rsidRPr="005D6695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B041F8" w:rsidRPr="005D6695">
        <w:instrText xml:space="preserve"> FORMCHECKBOX </w:instrText>
      </w:r>
      <w:r w:rsidR="00B423A0">
        <w:fldChar w:fldCharType="separate"/>
      </w:r>
      <w:r w:rsidRPr="005D6695">
        <w:fldChar w:fldCharType="end"/>
      </w:r>
      <w:r w:rsidR="00852C9A" w:rsidRPr="005D6695">
        <w:t xml:space="preserve"> </w:t>
      </w:r>
      <w:r w:rsidR="007B03C6" w:rsidRPr="005D6695">
        <w:t>In-text citations</w:t>
      </w:r>
    </w:p>
    <w:p w:rsidR="00B041F8" w:rsidRPr="005D6695" w:rsidRDefault="00B041F8" w:rsidP="00B041F8"/>
    <w:p w:rsidR="00334298" w:rsidRPr="005D6695" w:rsidRDefault="00021CCC" w:rsidP="00334298">
      <w:pPr>
        <w:pStyle w:val="Heading3"/>
      </w:pPr>
      <w:r w:rsidRPr="005D6695">
        <w:t>General style</w:t>
      </w:r>
    </w:p>
    <w:p w:rsidR="00334298" w:rsidRDefault="00334298" w:rsidP="00334298">
      <w:pPr>
        <w:pStyle w:val="Heading4"/>
      </w:pPr>
      <w:r w:rsidRPr="005D6695">
        <w:t>Examples</w:t>
      </w:r>
    </w:p>
    <w:p w:rsidR="00B87CF2" w:rsidRDefault="00B87CF2" w:rsidP="00B87CF2">
      <w:r>
        <w:t xml:space="preserve">(Deleuze &amp; </w:t>
      </w:r>
      <w:proofErr w:type="spellStart"/>
      <w:r>
        <w:t>Guattari</w:t>
      </w:r>
      <w:proofErr w:type="spellEnd"/>
      <w:r>
        <w:t>, 1987)</w:t>
      </w:r>
    </w:p>
    <w:p w:rsidR="00B87CF2" w:rsidRPr="00B87CF2" w:rsidRDefault="00B87CF2" w:rsidP="00B87CF2">
      <w:pPr>
        <w:rPr>
          <w:i/>
          <w:iCs w:val="0"/>
        </w:rPr>
      </w:pPr>
      <w:r>
        <w:t xml:space="preserve">(St. Pierre </w:t>
      </w:r>
      <w:r>
        <w:rPr>
          <w:i/>
          <w:iCs w:val="0"/>
        </w:rPr>
        <w:t>et al.</w:t>
      </w:r>
      <w:r>
        <w:t>, 2023)</w:t>
      </w:r>
      <w:r>
        <w:rPr>
          <w:i/>
          <w:iCs w:val="0"/>
        </w:rPr>
        <w:t xml:space="preserve"> </w:t>
      </w:r>
    </w:p>
    <w:p w:rsidR="00B3515D" w:rsidRPr="005D6695" w:rsidRDefault="00B3515D" w:rsidP="00C07E23"/>
    <w:p w:rsidR="00BA568D" w:rsidRPr="005D6695" w:rsidRDefault="00862A54" w:rsidP="00137DC3">
      <w:pPr>
        <w:pStyle w:val="Heading2"/>
      </w:pPr>
      <w:r w:rsidRPr="005D6695">
        <w:lastRenderedPageBreak/>
        <w:t>References</w:t>
      </w:r>
    </w:p>
    <w:p w:rsidR="00021CCC" w:rsidRPr="005D6695" w:rsidRDefault="00021CCC" w:rsidP="00021CCC">
      <w:pPr>
        <w:pStyle w:val="Heading3"/>
      </w:pPr>
      <w:bookmarkStart w:id="25" w:name="_Toc39809070"/>
      <w:bookmarkStart w:id="26" w:name="_Toc39809583"/>
      <w:r w:rsidRPr="005D6695">
        <w:t>General style</w:t>
      </w:r>
    </w:p>
    <w:p w:rsidR="00334298" w:rsidRPr="005D6695" w:rsidRDefault="00334298" w:rsidP="00334298">
      <w:pPr>
        <w:pStyle w:val="Heading4"/>
      </w:pPr>
      <w:r w:rsidRPr="005D6695">
        <w:t>Examples</w:t>
      </w:r>
    </w:p>
    <w:p w:rsidR="00BF2FDF" w:rsidRPr="005D6695" w:rsidRDefault="00BF2FDF" w:rsidP="00137DC3">
      <w:pPr>
        <w:pStyle w:val="Heading1"/>
      </w:pPr>
      <w:r w:rsidRPr="005D6695">
        <w:t>Style</w:t>
      </w:r>
    </w:p>
    <w:p w:rsidR="00436C7C" w:rsidRPr="005D6695" w:rsidRDefault="00436C7C" w:rsidP="00137DC3">
      <w:pPr>
        <w:pStyle w:val="Heading2"/>
      </w:pPr>
      <w:bookmarkStart w:id="27" w:name="_Toc39809083"/>
      <w:bookmarkStart w:id="28" w:name="_Toc39809596"/>
      <w:bookmarkEnd w:id="25"/>
      <w:bookmarkEnd w:id="26"/>
      <w:r w:rsidRPr="005D6695">
        <w:t>Spelling</w:t>
      </w:r>
      <w:bookmarkEnd w:id="27"/>
      <w:bookmarkEnd w:id="28"/>
    </w:p>
    <w:p w:rsidR="00B163FD" w:rsidRPr="00B75123" w:rsidRDefault="00B163FD" w:rsidP="00302FAC">
      <w:pPr>
        <w:pStyle w:val="ListParagraph"/>
        <w:numPr>
          <w:ilvl w:val="0"/>
          <w:numId w:val="13"/>
        </w:numPr>
        <w:rPr>
          <w:highlight w:val="yellow"/>
        </w:rPr>
      </w:pPr>
      <w:bookmarkStart w:id="29" w:name="_Toc39809085"/>
      <w:bookmarkStart w:id="30" w:name="_Toc39809264"/>
      <w:bookmarkStart w:id="31" w:name="_Toc39809448"/>
      <w:bookmarkStart w:id="32" w:name="_Toc39809598"/>
      <w:del w:id="33" w:author="Karthikeyan pandian" w:date="2024-06-03T21:48:00Z">
        <w:r w:rsidRPr="00B75123" w:rsidDel="0026075F">
          <w:rPr>
            <w:highlight w:val="yellow"/>
          </w:rPr>
          <w:delText>American-English spellings</w:delText>
        </w:r>
        <w:r w:rsidR="00B75123" w:rsidRPr="00B75123" w:rsidDel="0026075F">
          <w:rPr>
            <w:highlight w:val="yellow"/>
          </w:rPr>
          <w:delText xml:space="preserve"> or </w:delText>
        </w:r>
      </w:del>
      <w:r w:rsidR="00B75123" w:rsidRPr="00B75123">
        <w:rPr>
          <w:highlight w:val="yellow"/>
        </w:rPr>
        <w:t>British-English spellings</w:t>
      </w:r>
      <w:ins w:id="34" w:author="Karthikeyan pandian" w:date="2024-06-03T21:48:00Z">
        <w:r w:rsidR="00F318FA">
          <w:rPr>
            <w:highlight w:val="yellow"/>
          </w:rPr>
          <w:t xml:space="preserve">/Australian spellings </w:t>
        </w:r>
      </w:ins>
      <w:ins w:id="35" w:author="Karthikeyan pandian" w:date="2024-06-03T21:49:00Z">
        <w:r w:rsidR="00F318FA">
          <w:rPr>
            <w:highlight w:val="yellow"/>
          </w:rPr>
          <w:t xml:space="preserve">(i.e. UK </w:t>
        </w:r>
        <w:proofErr w:type="spellStart"/>
        <w:r w:rsidR="00F318FA">
          <w:rPr>
            <w:highlight w:val="yellow"/>
          </w:rPr>
          <w:t>ise</w:t>
        </w:r>
        <w:proofErr w:type="spellEnd"/>
        <w:r w:rsidR="00F318FA">
          <w:rPr>
            <w:highlight w:val="yellow"/>
          </w:rPr>
          <w:t>)</w:t>
        </w:r>
      </w:ins>
    </w:p>
    <w:p w:rsidR="00B163FD" w:rsidRPr="005D6695" w:rsidDel="002E5D76" w:rsidRDefault="00B163FD" w:rsidP="00302FAC">
      <w:pPr>
        <w:pStyle w:val="ListParagraph"/>
        <w:numPr>
          <w:ilvl w:val="0"/>
          <w:numId w:val="13"/>
        </w:numPr>
        <w:rPr>
          <w:del w:id="36" w:author="Karthikeyan pandian" w:date="2024-06-03T21:49:00Z"/>
        </w:rPr>
      </w:pPr>
      <w:del w:id="37" w:author="Karthikeyan pandian" w:date="2024-06-03T21:49:00Z">
        <w:r w:rsidRPr="005D6695" w:rsidDel="002E5D76">
          <w:delText>Merriam-Webster’s Collegiate Dictionary, 11th ed. (always use first spelling listed)</w:delText>
        </w:r>
      </w:del>
    </w:p>
    <w:p w:rsidR="0038010C" w:rsidRPr="005D6695" w:rsidRDefault="0038010C" w:rsidP="00B163FD">
      <w:pPr>
        <w:pStyle w:val="Heading2"/>
      </w:pPr>
      <w:bookmarkStart w:id="38" w:name="_Toc39809094"/>
      <w:bookmarkStart w:id="39" w:name="_Toc39809269"/>
      <w:bookmarkStart w:id="40" w:name="_Toc39809453"/>
      <w:bookmarkStart w:id="41" w:name="_Toc39809607"/>
      <w:bookmarkEnd w:id="29"/>
      <w:bookmarkEnd w:id="30"/>
      <w:bookmarkEnd w:id="31"/>
      <w:bookmarkEnd w:id="32"/>
      <w:r w:rsidRPr="005D6695">
        <w:t>Quotation</w:t>
      </w:r>
      <w:bookmarkEnd w:id="38"/>
      <w:bookmarkEnd w:id="39"/>
      <w:bookmarkEnd w:id="40"/>
      <w:bookmarkEnd w:id="41"/>
      <w:r w:rsidRPr="005D6695">
        <w:t xml:space="preserve"> marks</w:t>
      </w:r>
    </w:p>
    <w:p w:rsidR="005B1214" w:rsidRPr="005D6695" w:rsidRDefault="00D0759C" w:rsidP="005B1214">
      <w:r w:rsidRPr="005D6695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B1214" w:rsidRPr="005D6695">
        <w:instrText xml:space="preserve"> FORMCHECKBOX </w:instrText>
      </w:r>
      <w:r w:rsidR="00B423A0">
        <w:fldChar w:fldCharType="separate"/>
      </w:r>
      <w:r w:rsidRPr="005D6695">
        <w:fldChar w:fldCharType="end"/>
      </w:r>
      <w:r w:rsidR="005B1214" w:rsidRPr="005D6695">
        <w:t xml:space="preserve">  US style: “Double” quotation marks, with periods and commas inside marks and ‘single’ quotation marks for quotes within quotes.</w:t>
      </w:r>
    </w:p>
    <w:p w:rsidR="0038010C" w:rsidRPr="005D6695" w:rsidRDefault="0038010C" w:rsidP="00B163FD">
      <w:pPr>
        <w:pStyle w:val="Heading2"/>
      </w:pPr>
      <w:r w:rsidRPr="005D6695">
        <w:t>Dashes</w:t>
      </w:r>
    </w:p>
    <w:p w:rsidR="0038010C" w:rsidRPr="005D6695" w:rsidRDefault="00D0759C" w:rsidP="00137DC3">
      <w:r w:rsidRPr="005D669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8010C" w:rsidRPr="005D6695">
        <w:instrText xml:space="preserve"> FORMCHECKBOX </w:instrText>
      </w:r>
      <w:r w:rsidR="00B423A0">
        <w:fldChar w:fldCharType="separate"/>
      </w:r>
      <w:r w:rsidRPr="005D6695">
        <w:fldChar w:fldCharType="end"/>
      </w:r>
      <w:r w:rsidR="0038010C" w:rsidRPr="005D6695">
        <w:t xml:space="preserve"> </w:t>
      </w:r>
      <w:proofErr w:type="spellStart"/>
      <w:r w:rsidR="0038010C" w:rsidRPr="005D6695">
        <w:t>E</w:t>
      </w:r>
      <w:r w:rsidR="00B93DC9">
        <w:t>m</w:t>
      </w:r>
      <w:proofErr w:type="spellEnd"/>
      <w:r w:rsidR="0038010C" w:rsidRPr="005D6695">
        <w:t xml:space="preserve"> dash, one letter space on each side</w:t>
      </w:r>
    </w:p>
    <w:p w:rsidR="0038010C" w:rsidRPr="005D6695" w:rsidRDefault="0038010C" w:rsidP="00B163FD">
      <w:pPr>
        <w:pStyle w:val="Heading2"/>
      </w:pPr>
      <w:bookmarkStart w:id="42" w:name="_Toc39809095"/>
      <w:bookmarkStart w:id="43" w:name="_Toc39809270"/>
      <w:bookmarkStart w:id="44" w:name="_Toc39809454"/>
      <w:bookmarkStart w:id="45" w:name="_Toc39809608"/>
      <w:r w:rsidRPr="005D6695">
        <w:t>Order of parentheses in text</w:t>
      </w:r>
      <w:bookmarkEnd w:id="42"/>
      <w:bookmarkEnd w:id="43"/>
      <w:bookmarkEnd w:id="44"/>
      <w:bookmarkEnd w:id="45"/>
    </w:p>
    <w:p w:rsidR="0038010C" w:rsidRPr="005D6695" w:rsidRDefault="00D0759C" w:rsidP="00137DC3">
      <w:r w:rsidRPr="005D669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D0EE6" w:rsidRPr="005D6695">
        <w:instrText xml:space="preserve"> FORMCHECKBOX </w:instrText>
      </w:r>
      <w:r w:rsidR="00B423A0">
        <w:fldChar w:fldCharType="separate"/>
      </w:r>
      <w:r w:rsidRPr="005D6695">
        <w:fldChar w:fldCharType="end"/>
      </w:r>
      <w:r w:rsidR="0038010C" w:rsidRPr="005D6695">
        <w:t xml:space="preserve"> ([ ])</w:t>
      </w:r>
    </w:p>
    <w:p w:rsidR="00394F4A" w:rsidRPr="005D6695" w:rsidRDefault="00394F4A" w:rsidP="00B163FD">
      <w:pPr>
        <w:pStyle w:val="Heading2"/>
      </w:pPr>
      <w:r w:rsidRPr="005D6695">
        <w:t>Serial comma</w:t>
      </w:r>
    </w:p>
    <w:p w:rsidR="00394F4A" w:rsidRPr="005D6695" w:rsidRDefault="00D0759C" w:rsidP="00137DC3">
      <w:r w:rsidRPr="005D6695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94F4A" w:rsidRPr="005D6695">
        <w:instrText xml:space="preserve"> FORMCHECKBOX </w:instrText>
      </w:r>
      <w:r w:rsidR="00B423A0">
        <w:fldChar w:fldCharType="separate"/>
      </w:r>
      <w:r w:rsidRPr="005D6695">
        <w:fldChar w:fldCharType="end"/>
      </w:r>
      <w:r w:rsidR="00394F4A" w:rsidRPr="005D6695">
        <w:t xml:space="preserve"> no</w:t>
      </w:r>
    </w:p>
    <w:p w:rsidR="00B163FD" w:rsidRPr="005D6695" w:rsidRDefault="00B163FD" w:rsidP="00B163FD">
      <w:pPr>
        <w:pStyle w:val="Heading2"/>
      </w:pPr>
      <w:r w:rsidRPr="005D6695">
        <w:lastRenderedPageBreak/>
        <w:t>Abbreviations and acronyms</w:t>
      </w:r>
    </w:p>
    <w:p w:rsidR="00B163FD" w:rsidRPr="005D6695" w:rsidRDefault="00B163FD" w:rsidP="00B163FD">
      <w:pPr>
        <w:pStyle w:val="Heading2"/>
      </w:pPr>
      <w:r w:rsidRPr="005D6695">
        <w:t>Capitalization</w:t>
      </w:r>
    </w:p>
    <w:p w:rsidR="00B163FD" w:rsidRPr="005D6695" w:rsidRDefault="00B163FD" w:rsidP="00B163FD">
      <w:pPr>
        <w:pStyle w:val="Heading2"/>
      </w:pPr>
      <w:r w:rsidRPr="005D6695">
        <w:t>Dates, time, eras</w:t>
      </w:r>
    </w:p>
    <w:p w:rsidR="00B163FD" w:rsidRPr="005D6695" w:rsidRDefault="00B163FD" w:rsidP="00B163FD">
      <w:pPr>
        <w:pStyle w:val="Heading2"/>
        <w:rPr>
          <w:bCs/>
          <w:szCs w:val="22"/>
        </w:rPr>
      </w:pPr>
      <w:r w:rsidRPr="005D6695">
        <w:t>Hyphenation</w:t>
      </w:r>
    </w:p>
    <w:p w:rsidR="00B163FD" w:rsidRPr="005D6695" w:rsidRDefault="00B163FD" w:rsidP="00B163FD">
      <w:pPr>
        <w:pStyle w:val="Heading2"/>
      </w:pPr>
      <w:r w:rsidRPr="005D6695">
        <w:t>Measurements and units</w:t>
      </w:r>
    </w:p>
    <w:p w:rsidR="00B163FD" w:rsidRPr="005D6695" w:rsidRDefault="00B163FD" w:rsidP="00B163FD">
      <w:pPr>
        <w:pStyle w:val="Heading2"/>
      </w:pPr>
      <w:r w:rsidRPr="005D6695">
        <w:t>Numbers</w:t>
      </w:r>
    </w:p>
    <w:p w:rsidR="00B163FD" w:rsidRPr="005D6695" w:rsidRDefault="00B163FD" w:rsidP="00B163FD">
      <w:pPr>
        <w:pStyle w:val="Heading2"/>
      </w:pPr>
      <w:r w:rsidRPr="005D6695">
        <w:t xml:space="preserve">Punctuation </w:t>
      </w:r>
    </w:p>
    <w:p w:rsidR="00B163FD" w:rsidRPr="005D6695" w:rsidRDefault="00B163FD" w:rsidP="00B163FD">
      <w:pPr>
        <w:pStyle w:val="Heading2"/>
      </w:pPr>
      <w:r w:rsidRPr="005D6695">
        <w:t>Possessives</w:t>
      </w:r>
    </w:p>
    <w:p w:rsidR="00B163FD" w:rsidRPr="005D6695" w:rsidRDefault="00B163FD" w:rsidP="00B163FD">
      <w:pPr>
        <w:pStyle w:val="Heading2"/>
      </w:pPr>
      <w:r w:rsidRPr="005D6695">
        <w:t>Translations and Transliterations</w:t>
      </w:r>
    </w:p>
    <w:p w:rsidR="00DA07F0" w:rsidRPr="005D6695" w:rsidRDefault="00B163FD" w:rsidP="00B163FD">
      <w:pPr>
        <w:pStyle w:val="Heading2"/>
      </w:pPr>
      <w:r w:rsidRPr="005D6695">
        <w:t>Other society- or journal-specific notes</w:t>
      </w:r>
    </w:p>
    <w:p w:rsidR="00436C7C" w:rsidRPr="005D6695" w:rsidRDefault="00436C7C" w:rsidP="00137DC3">
      <w:pPr>
        <w:pStyle w:val="Heading2"/>
      </w:pPr>
      <w:r w:rsidRPr="005D6695">
        <w:t>Word list, spelling preferences, common acronyms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1"/>
        <w:gridCol w:w="2836"/>
        <w:gridCol w:w="2779"/>
      </w:tblGrid>
      <w:tr w:rsidR="00436C7C" w:rsidRPr="005D6695" w:rsidTr="1DD78469">
        <w:trPr>
          <w:trHeight w:hRule="exact" w:val="3100"/>
          <w:jc w:val="center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a</w:t>
            </w:r>
          </w:p>
          <w:p w:rsidR="00436C7C" w:rsidRPr="005D6695" w:rsidRDefault="00436C7C" w:rsidP="00137DC3"/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b</w:t>
            </w:r>
          </w:p>
          <w:p w:rsidR="00436C7C" w:rsidRPr="005D6695" w:rsidRDefault="00436C7C" w:rsidP="00137DC3"/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c</w:t>
            </w:r>
          </w:p>
        </w:tc>
      </w:tr>
      <w:tr w:rsidR="00436C7C" w:rsidRPr="005D6695" w:rsidTr="1DD78469">
        <w:trPr>
          <w:trHeight w:hRule="exact" w:val="3100"/>
          <w:jc w:val="center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d</w:t>
            </w:r>
          </w:p>
          <w:p w:rsidR="00436C7C" w:rsidRPr="005D6695" w:rsidRDefault="00436C7C" w:rsidP="00137DC3"/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e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f</w:t>
            </w:r>
          </w:p>
          <w:p w:rsidR="00436C7C" w:rsidRPr="005D6695" w:rsidRDefault="00436C7C" w:rsidP="00137DC3"/>
        </w:tc>
      </w:tr>
      <w:tr w:rsidR="00436C7C" w:rsidRPr="005D6695" w:rsidTr="1DD78469">
        <w:trPr>
          <w:trHeight w:hRule="exact" w:val="3100"/>
          <w:jc w:val="center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lastRenderedPageBreak/>
              <w:t>g</w:t>
            </w:r>
          </w:p>
          <w:p w:rsidR="00436C7C" w:rsidRPr="005D6695" w:rsidRDefault="00436C7C" w:rsidP="00137DC3"/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h</w:t>
            </w:r>
          </w:p>
          <w:p w:rsidR="00436C7C" w:rsidRPr="005D6695" w:rsidRDefault="00436C7C" w:rsidP="00137DC3"/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i</w:t>
            </w:r>
          </w:p>
          <w:p w:rsidR="00436C7C" w:rsidRPr="005D6695" w:rsidRDefault="00436C7C" w:rsidP="00137DC3"/>
        </w:tc>
      </w:tr>
      <w:tr w:rsidR="00436C7C" w:rsidRPr="005D6695" w:rsidTr="1DD78469">
        <w:trPr>
          <w:trHeight w:hRule="exact" w:val="3100"/>
          <w:jc w:val="center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j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k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l</w:t>
            </w:r>
          </w:p>
        </w:tc>
      </w:tr>
      <w:tr w:rsidR="00436C7C" w:rsidRPr="005D6695" w:rsidTr="1DD78469">
        <w:trPr>
          <w:trHeight w:hRule="exact" w:val="3100"/>
          <w:jc w:val="center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m</w:t>
            </w:r>
          </w:p>
          <w:p w:rsidR="00436C7C" w:rsidRPr="005D6695" w:rsidRDefault="00436C7C" w:rsidP="00137DC3"/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n</w:t>
            </w:r>
          </w:p>
          <w:p w:rsidR="00436C7C" w:rsidRPr="005D6695" w:rsidRDefault="00436C7C" w:rsidP="00137DC3"/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o</w:t>
            </w:r>
          </w:p>
          <w:p w:rsidR="00436C7C" w:rsidRPr="005D6695" w:rsidRDefault="00436C7C" w:rsidP="00137DC3"/>
        </w:tc>
      </w:tr>
      <w:tr w:rsidR="00436C7C" w:rsidRPr="005D6695" w:rsidTr="1DD78469">
        <w:trPr>
          <w:trHeight w:hRule="exact" w:val="3786"/>
          <w:jc w:val="center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lastRenderedPageBreak/>
              <w:t>p</w:t>
            </w:r>
          </w:p>
          <w:p w:rsidR="00436C7C" w:rsidRPr="005D6695" w:rsidRDefault="00436C7C" w:rsidP="00137DC3"/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q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r</w:t>
            </w:r>
          </w:p>
          <w:p w:rsidR="00436C7C" w:rsidRPr="005D6695" w:rsidRDefault="00436C7C" w:rsidP="00137DC3"/>
        </w:tc>
      </w:tr>
      <w:tr w:rsidR="00436C7C" w:rsidRPr="005D6695" w:rsidTr="1DD78469">
        <w:trPr>
          <w:trHeight w:hRule="exact" w:val="3100"/>
          <w:jc w:val="center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s</w:t>
            </w:r>
          </w:p>
          <w:p w:rsidR="00436C7C" w:rsidRPr="005D6695" w:rsidRDefault="00436C7C" w:rsidP="00137DC3"/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t</w:t>
            </w:r>
          </w:p>
          <w:p w:rsidR="00436C7C" w:rsidRPr="005D6695" w:rsidRDefault="00436C7C" w:rsidP="00137DC3"/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u</w:t>
            </w:r>
          </w:p>
          <w:p w:rsidR="00436C7C" w:rsidRPr="005D6695" w:rsidRDefault="00436C7C" w:rsidP="00137DC3"/>
        </w:tc>
      </w:tr>
      <w:tr w:rsidR="00436C7C" w:rsidRPr="00064C4D" w:rsidTr="1DD78469">
        <w:trPr>
          <w:trHeight w:hRule="exact" w:val="3100"/>
          <w:jc w:val="center"/>
        </w:trPr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v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5D6695" w:rsidRDefault="00436C7C" w:rsidP="00137DC3">
            <w:r w:rsidRPr="005D6695">
              <w:t>w</w:t>
            </w:r>
          </w:p>
          <w:p w:rsidR="00436C7C" w:rsidRPr="005D6695" w:rsidRDefault="00436C7C" w:rsidP="00137DC3"/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C7C" w:rsidRPr="00064C4D" w:rsidRDefault="00436C7C" w:rsidP="00137DC3">
            <w:r w:rsidRPr="005D6695">
              <w:t>x y z</w:t>
            </w:r>
          </w:p>
        </w:tc>
      </w:tr>
    </w:tbl>
    <w:p w:rsidR="00436C7C" w:rsidRDefault="00436C7C" w:rsidP="00137DC3"/>
    <w:p w:rsidR="00436C7C" w:rsidRDefault="00436C7C" w:rsidP="00137DC3"/>
    <w:p w:rsidR="00436C7C" w:rsidRDefault="00436C7C" w:rsidP="00137DC3"/>
    <w:p w:rsidR="00E0751E" w:rsidRDefault="00E0751E" w:rsidP="00137DC3"/>
    <w:sectPr w:rsidR="00E0751E" w:rsidSect="00081B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ngfisher 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5977"/>
    <w:multiLevelType w:val="hybridMultilevel"/>
    <w:tmpl w:val="C1E6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B3FBA"/>
    <w:multiLevelType w:val="hybridMultilevel"/>
    <w:tmpl w:val="55C4D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9238C"/>
    <w:multiLevelType w:val="hybridMultilevel"/>
    <w:tmpl w:val="D1C89A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CC7E93"/>
    <w:multiLevelType w:val="hybridMultilevel"/>
    <w:tmpl w:val="3BFE0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032A2"/>
    <w:multiLevelType w:val="hybridMultilevel"/>
    <w:tmpl w:val="195E7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94A6C"/>
    <w:multiLevelType w:val="hybridMultilevel"/>
    <w:tmpl w:val="A796A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15996"/>
    <w:multiLevelType w:val="hybridMultilevel"/>
    <w:tmpl w:val="1428A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C52DE"/>
    <w:multiLevelType w:val="hybridMultilevel"/>
    <w:tmpl w:val="98BAC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76A46"/>
    <w:multiLevelType w:val="hybridMultilevel"/>
    <w:tmpl w:val="3CFE467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E6157E"/>
    <w:multiLevelType w:val="hybridMultilevel"/>
    <w:tmpl w:val="934C4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F50AD"/>
    <w:multiLevelType w:val="hybridMultilevel"/>
    <w:tmpl w:val="914A31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147C6E"/>
    <w:multiLevelType w:val="hybridMultilevel"/>
    <w:tmpl w:val="7B3E8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F09"/>
    <w:multiLevelType w:val="hybridMultilevel"/>
    <w:tmpl w:val="4AE45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20506"/>
    <w:multiLevelType w:val="hybridMultilevel"/>
    <w:tmpl w:val="EFBA5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D176E"/>
    <w:multiLevelType w:val="hybridMultilevel"/>
    <w:tmpl w:val="FD623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A49DF"/>
    <w:multiLevelType w:val="hybridMultilevel"/>
    <w:tmpl w:val="5242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AC18F3"/>
    <w:multiLevelType w:val="multilevel"/>
    <w:tmpl w:val="D1F4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3A53C6"/>
    <w:multiLevelType w:val="hybridMultilevel"/>
    <w:tmpl w:val="2B001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463BA"/>
    <w:multiLevelType w:val="hybridMultilevel"/>
    <w:tmpl w:val="5A7A4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FF2AA4"/>
    <w:multiLevelType w:val="hybridMultilevel"/>
    <w:tmpl w:val="2C760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157D20"/>
    <w:multiLevelType w:val="hybridMultilevel"/>
    <w:tmpl w:val="26EC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83204"/>
    <w:multiLevelType w:val="hybridMultilevel"/>
    <w:tmpl w:val="07D85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3936B5"/>
    <w:multiLevelType w:val="hybridMultilevel"/>
    <w:tmpl w:val="43380C1E"/>
    <w:lvl w:ilvl="0" w:tplc="0D54B340">
      <w:start w:val="1"/>
      <w:numFmt w:val="bullet"/>
      <w:pStyle w:val="ListParagraph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0"/>
  </w:num>
  <w:num w:numId="9">
    <w:abstractNumId w:val="17"/>
  </w:num>
  <w:num w:numId="10">
    <w:abstractNumId w:val="2"/>
  </w:num>
  <w:num w:numId="11">
    <w:abstractNumId w:val="4"/>
  </w:num>
  <w:num w:numId="12">
    <w:abstractNumId w:val="7"/>
  </w:num>
  <w:num w:numId="13">
    <w:abstractNumId w:val="1"/>
  </w:num>
  <w:num w:numId="14">
    <w:abstractNumId w:val="7"/>
  </w:num>
  <w:num w:numId="15">
    <w:abstractNumId w:val="14"/>
  </w:num>
  <w:num w:numId="16">
    <w:abstractNumId w:val="11"/>
  </w:num>
  <w:num w:numId="17">
    <w:abstractNumId w:val="6"/>
  </w:num>
  <w:num w:numId="18">
    <w:abstractNumId w:val="21"/>
  </w:num>
  <w:num w:numId="19">
    <w:abstractNumId w:val="15"/>
  </w:num>
  <w:num w:numId="20">
    <w:abstractNumId w:val="13"/>
  </w:num>
  <w:num w:numId="21">
    <w:abstractNumId w:val="5"/>
  </w:num>
  <w:num w:numId="22">
    <w:abstractNumId w:val="3"/>
  </w:num>
  <w:num w:numId="23">
    <w:abstractNumId w:val="18"/>
  </w:num>
  <w:num w:numId="24">
    <w:abstractNumId w:val="20"/>
  </w:num>
  <w:num w:numId="25">
    <w:abstractNumId w:val="19"/>
  </w:num>
  <w:num w:numId="26">
    <w:abstractNumId w:val="16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E">
    <w15:presenceInfo w15:providerId="None" w15:userId="CE"/>
  </w15:person>
  <w15:person w15:author="Karthikeyan pandian">
    <w15:presenceInfo w15:providerId="AD" w15:userId="S-1-5-21-1185550115-3620728762-1261939324-125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4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3tjCzNDO1MLYwsDRX0lEKTi0uzszPAykwrAUAf4BT8CwAAAA="/>
    <w:docVar w:name="Total_Editing_Time" w:val="0"/>
  </w:docVars>
  <w:rsids>
    <w:rsidRoot w:val="00C76F29"/>
    <w:rsid w:val="00014583"/>
    <w:rsid w:val="00021CCC"/>
    <w:rsid w:val="00033B23"/>
    <w:rsid w:val="000401BB"/>
    <w:rsid w:val="000412D2"/>
    <w:rsid w:val="00054020"/>
    <w:rsid w:val="00055EC2"/>
    <w:rsid w:val="00057203"/>
    <w:rsid w:val="00063F17"/>
    <w:rsid w:val="0006687B"/>
    <w:rsid w:val="000721B7"/>
    <w:rsid w:val="00072709"/>
    <w:rsid w:val="000743C3"/>
    <w:rsid w:val="00081846"/>
    <w:rsid w:val="00081B81"/>
    <w:rsid w:val="000919D4"/>
    <w:rsid w:val="000A05E6"/>
    <w:rsid w:val="000A2443"/>
    <w:rsid w:val="000B1CCF"/>
    <w:rsid w:val="000B3318"/>
    <w:rsid w:val="000C0F46"/>
    <w:rsid w:val="000D2286"/>
    <w:rsid w:val="000E0D1A"/>
    <w:rsid w:val="000F2DB5"/>
    <w:rsid w:val="000F508F"/>
    <w:rsid w:val="000F55D6"/>
    <w:rsid w:val="001253A6"/>
    <w:rsid w:val="00137DC3"/>
    <w:rsid w:val="0015312B"/>
    <w:rsid w:val="00183526"/>
    <w:rsid w:val="00184922"/>
    <w:rsid w:val="001A11B8"/>
    <w:rsid w:val="001C49E2"/>
    <w:rsid w:val="001E0DC3"/>
    <w:rsid w:val="001E4B3B"/>
    <w:rsid w:val="001F0198"/>
    <w:rsid w:val="001F2549"/>
    <w:rsid w:val="0020608B"/>
    <w:rsid w:val="002178C9"/>
    <w:rsid w:val="00227684"/>
    <w:rsid w:val="00234621"/>
    <w:rsid w:val="00251016"/>
    <w:rsid w:val="0026075F"/>
    <w:rsid w:val="002619CF"/>
    <w:rsid w:val="002649BD"/>
    <w:rsid w:val="00271EA2"/>
    <w:rsid w:val="00294B2D"/>
    <w:rsid w:val="002C2FBC"/>
    <w:rsid w:val="002C313E"/>
    <w:rsid w:val="002C47C3"/>
    <w:rsid w:val="002E5D76"/>
    <w:rsid w:val="002E62F6"/>
    <w:rsid w:val="002F02FD"/>
    <w:rsid w:val="002F4C73"/>
    <w:rsid w:val="002F6487"/>
    <w:rsid w:val="00302FAC"/>
    <w:rsid w:val="00305A40"/>
    <w:rsid w:val="00306B35"/>
    <w:rsid w:val="0032114B"/>
    <w:rsid w:val="00330D50"/>
    <w:rsid w:val="00330FA8"/>
    <w:rsid w:val="00334298"/>
    <w:rsid w:val="00334C70"/>
    <w:rsid w:val="0035468A"/>
    <w:rsid w:val="0035783F"/>
    <w:rsid w:val="00372F83"/>
    <w:rsid w:val="00377EBB"/>
    <w:rsid w:val="0038010C"/>
    <w:rsid w:val="00384AB5"/>
    <w:rsid w:val="00394F4A"/>
    <w:rsid w:val="00397ECE"/>
    <w:rsid w:val="003A0CA1"/>
    <w:rsid w:val="003B178E"/>
    <w:rsid w:val="003B2D99"/>
    <w:rsid w:val="003B35CA"/>
    <w:rsid w:val="003C4814"/>
    <w:rsid w:val="003C7414"/>
    <w:rsid w:val="003D0D48"/>
    <w:rsid w:val="003D3483"/>
    <w:rsid w:val="003E3C4A"/>
    <w:rsid w:val="003E69E0"/>
    <w:rsid w:val="00402BDB"/>
    <w:rsid w:val="00404BA1"/>
    <w:rsid w:val="00407F11"/>
    <w:rsid w:val="0042274A"/>
    <w:rsid w:val="00430C27"/>
    <w:rsid w:val="00432AA4"/>
    <w:rsid w:val="00433459"/>
    <w:rsid w:val="00436C7C"/>
    <w:rsid w:val="00442325"/>
    <w:rsid w:val="00455E1E"/>
    <w:rsid w:val="004655E5"/>
    <w:rsid w:val="00467FEF"/>
    <w:rsid w:val="0047702F"/>
    <w:rsid w:val="004803B8"/>
    <w:rsid w:val="0049566A"/>
    <w:rsid w:val="004A0B03"/>
    <w:rsid w:val="004B4C19"/>
    <w:rsid w:val="004B66EB"/>
    <w:rsid w:val="004C1B78"/>
    <w:rsid w:val="004C5E66"/>
    <w:rsid w:val="004E1DB2"/>
    <w:rsid w:val="00503D2F"/>
    <w:rsid w:val="0052106E"/>
    <w:rsid w:val="00526121"/>
    <w:rsid w:val="00540BA1"/>
    <w:rsid w:val="00554209"/>
    <w:rsid w:val="005558CC"/>
    <w:rsid w:val="00565938"/>
    <w:rsid w:val="005662DC"/>
    <w:rsid w:val="00584E16"/>
    <w:rsid w:val="00590524"/>
    <w:rsid w:val="005B1214"/>
    <w:rsid w:val="005B17EC"/>
    <w:rsid w:val="005D3F33"/>
    <w:rsid w:val="005D6695"/>
    <w:rsid w:val="005E1B3F"/>
    <w:rsid w:val="005E2322"/>
    <w:rsid w:val="005E4982"/>
    <w:rsid w:val="005E500C"/>
    <w:rsid w:val="005E6DEE"/>
    <w:rsid w:val="005F3FE3"/>
    <w:rsid w:val="00601A93"/>
    <w:rsid w:val="00623A7E"/>
    <w:rsid w:val="00632C53"/>
    <w:rsid w:val="006338D8"/>
    <w:rsid w:val="006426F3"/>
    <w:rsid w:val="00644053"/>
    <w:rsid w:val="0064751F"/>
    <w:rsid w:val="0065442B"/>
    <w:rsid w:val="006726B6"/>
    <w:rsid w:val="00673628"/>
    <w:rsid w:val="00693A32"/>
    <w:rsid w:val="006A198C"/>
    <w:rsid w:val="006A5B06"/>
    <w:rsid w:val="006A7A95"/>
    <w:rsid w:val="006C5270"/>
    <w:rsid w:val="006D40E8"/>
    <w:rsid w:val="006E4CCF"/>
    <w:rsid w:val="006F22D3"/>
    <w:rsid w:val="00713809"/>
    <w:rsid w:val="00714275"/>
    <w:rsid w:val="0072249E"/>
    <w:rsid w:val="00733CA2"/>
    <w:rsid w:val="00736A8C"/>
    <w:rsid w:val="00755CF3"/>
    <w:rsid w:val="007578E2"/>
    <w:rsid w:val="0079292A"/>
    <w:rsid w:val="00794DB6"/>
    <w:rsid w:val="007A0BCD"/>
    <w:rsid w:val="007B03C6"/>
    <w:rsid w:val="007B19EA"/>
    <w:rsid w:val="007B6D6D"/>
    <w:rsid w:val="007C5B94"/>
    <w:rsid w:val="007D0EE6"/>
    <w:rsid w:val="007D4235"/>
    <w:rsid w:val="007E17F0"/>
    <w:rsid w:val="007E212D"/>
    <w:rsid w:val="007E758D"/>
    <w:rsid w:val="00805A75"/>
    <w:rsid w:val="00811E24"/>
    <w:rsid w:val="00812E2A"/>
    <w:rsid w:val="0082074D"/>
    <w:rsid w:val="008326C1"/>
    <w:rsid w:val="00832FEC"/>
    <w:rsid w:val="0083722D"/>
    <w:rsid w:val="008505ED"/>
    <w:rsid w:val="00852C9A"/>
    <w:rsid w:val="00853778"/>
    <w:rsid w:val="00862A54"/>
    <w:rsid w:val="00862E5B"/>
    <w:rsid w:val="00862FD6"/>
    <w:rsid w:val="00863C42"/>
    <w:rsid w:val="00867A9C"/>
    <w:rsid w:val="0087248B"/>
    <w:rsid w:val="008731F3"/>
    <w:rsid w:val="008750DF"/>
    <w:rsid w:val="008751CC"/>
    <w:rsid w:val="00882783"/>
    <w:rsid w:val="00884B1C"/>
    <w:rsid w:val="008941E2"/>
    <w:rsid w:val="008963D5"/>
    <w:rsid w:val="008B0CEF"/>
    <w:rsid w:val="008B4703"/>
    <w:rsid w:val="008B6BBF"/>
    <w:rsid w:val="008C215C"/>
    <w:rsid w:val="008C6D62"/>
    <w:rsid w:val="008C7E36"/>
    <w:rsid w:val="008F0AAC"/>
    <w:rsid w:val="00920C38"/>
    <w:rsid w:val="009215F1"/>
    <w:rsid w:val="009259B8"/>
    <w:rsid w:val="00927FA5"/>
    <w:rsid w:val="00934285"/>
    <w:rsid w:val="00934981"/>
    <w:rsid w:val="009407FD"/>
    <w:rsid w:val="009539C6"/>
    <w:rsid w:val="00953FEB"/>
    <w:rsid w:val="009548A1"/>
    <w:rsid w:val="009562B2"/>
    <w:rsid w:val="009732E9"/>
    <w:rsid w:val="00976F35"/>
    <w:rsid w:val="00994B41"/>
    <w:rsid w:val="009E5231"/>
    <w:rsid w:val="009E72A5"/>
    <w:rsid w:val="00A0005E"/>
    <w:rsid w:val="00A061D3"/>
    <w:rsid w:val="00A3172F"/>
    <w:rsid w:val="00A37674"/>
    <w:rsid w:val="00A40854"/>
    <w:rsid w:val="00A40A5A"/>
    <w:rsid w:val="00A42C51"/>
    <w:rsid w:val="00A63E76"/>
    <w:rsid w:val="00A65E87"/>
    <w:rsid w:val="00A66E95"/>
    <w:rsid w:val="00A766EE"/>
    <w:rsid w:val="00A95D11"/>
    <w:rsid w:val="00AB492B"/>
    <w:rsid w:val="00AB4DF9"/>
    <w:rsid w:val="00AB563E"/>
    <w:rsid w:val="00AD4473"/>
    <w:rsid w:val="00AF020D"/>
    <w:rsid w:val="00B041F8"/>
    <w:rsid w:val="00B05A96"/>
    <w:rsid w:val="00B06558"/>
    <w:rsid w:val="00B06C99"/>
    <w:rsid w:val="00B121C7"/>
    <w:rsid w:val="00B163FD"/>
    <w:rsid w:val="00B218A0"/>
    <w:rsid w:val="00B32F31"/>
    <w:rsid w:val="00B332E4"/>
    <w:rsid w:val="00B3515D"/>
    <w:rsid w:val="00B3618B"/>
    <w:rsid w:val="00B423A0"/>
    <w:rsid w:val="00B47300"/>
    <w:rsid w:val="00B47A29"/>
    <w:rsid w:val="00B66C41"/>
    <w:rsid w:val="00B75123"/>
    <w:rsid w:val="00B87CF2"/>
    <w:rsid w:val="00B93DC9"/>
    <w:rsid w:val="00B94E66"/>
    <w:rsid w:val="00BA026C"/>
    <w:rsid w:val="00BA1952"/>
    <w:rsid w:val="00BA45A4"/>
    <w:rsid w:val="00BA568D"/>
    <w:rsid w:val="00BC2024"/>
    <w:rsid w:val="00BC4D64"/>
    <w:rsid w:val="00BD47BD"/>
    <w:rsid w:val="00BE0C3C"/>
    <w:rsid w:val="00BE4AB9"/>
    <w:rsid w:val="00BF2FDF"/>
    <w:rsid w:val="00BF48B1"/>
    <w:rsid w:val="00C00169"/>
    <w:rsid w:val="00C03BB4"/>
    <w:rsid w:val="00C07BC4"/>
    <w:rsid w:val="00C07E23"/>
    <w:rsid w:val="00C11268"/>
    <w:rsid w:val="00C11767"/>
    <w:rsid w:val="00C161D7"/>
    <w:rsid w:val="00C235C0"/>
    <w:rsid w:val="00C34E48"/>
    <w:rsid w:val="00C437F9"/>
    <w:rsid w:val="00C553D2"/>
    <w:rsid w:val="00C66FD6"/>
    <w:rsid w:val="00C75D16"/>
    <w:rsid w:val="00C76F29"/>
    <w:rsid w:val="00C82890"/>
    <w:rsid w:val="00C943A0"/>
    <w:rsid w:val="00C94C69"/>
    <w:rsid w:val="00CB1082"/>
    <w:rsid w:val="00CC3ED4"/>
    <w:rsid w:val="00CC4D65"/>
    <w:rsid w:val="00CC56CB"/>
    <w:rsid w:val="00CC5AC8"/>
    <w:rsid w:val="00CC787B"/>
    <w:rsid w:val="00CD146B"/>
    <w:rsid w:val="00CD21D5"/>
    <w:rsid w:val="00CD4A83"/>
    <w:rsid w:val="00CE2E76"/>
    <w:rsid w:val="00CF028E"/>
    <w:rsid w:val="00CF78E2"/>
    <w:rsid w:val="00D050B0"/>
    <w:rsid w:val="00D0759C"/>
    <w:rsid w:val="00D123FB"/>
    <w:rsid w:val="00D23C7B"/>
    <w:rsid w:val="00D35092"/>
    <w:rsid w:val="00D35394"/>
    <w:rsid w:val="00D460F9"/>
    <w:rsid w:val="00D5345F"/>
    <w:rsid w:val="00D66F7E"/>
    <w:rsid w:val="00D71B33"/>
    <w:rsid w:val="00D736EF"/>
    <w:rsid w:val="00D740E7"/>
    <w:rsid w:val="00D868BE"/>
    <w:rsid w:val="00D87DE4"/>
    <w:rsid w:val="00DA07F0"/>
    <w:rsid w:val="00DA7F28"/>
    <w:rsid w:val="00DB57DA"/>
    <w:rsid w:val="00DC045B"/>
    <w:rsid w:val="00DC44D4"/>
    <w:rsid w:val="00DD6C72"/>
    <w:rsid w:val="00DE05BE"/>
    <w:rsid w:val="00E031DA"/>
    <w:rsid w:val="00E046CB"/>
    <w:rsid w:val="00E0751E"/>
    <w:rsid w:val="00E07C89"/>
    <w:rsid w:val="00E218F9"/>
    <w:rsid w:val="00E26FC2"/>
    <w:rsid w:val="00E40F24"/>
    <w:rsid w:val="00E43C78"/>
    <w:rsid w:val="00E50985"/>
    <w:rsid w:val="00E521BA"/>
    <w:rsid w:val="00E546C8"/>
    <w:rsid w:val="00E7339E"/>
    <w:rsid w:val="00E833A2"/>
    <w:rsid w:val="00E84B31"/>
    <w:rsid w:val="00EA3074"/>
    <w:rsid w:val="00EA5F42"/>
    <w:rsid w:val="00EC432E"/>
    <w:rsid w:val="00EC49D4"/>
    <w:rsid w:val="00EC7310"/>
    <w:rsid w:val="00EC7D2A"/>
    <w:rsid w:val="00EF7335"/>
    <w:rsid w:val="00F00BAC"/>
    <w:rsid w:val="00F00EB7"/>
    <w:rsid w:val="00F1581B"/>
    <w:rsid w:val="00F2083C"/>
    <w:rsid w:val="00F318FA"/>
    <w:rsid w:val="00F32E9C"/>
    <w:rsid w:val="00F412D1"/>
    <w:rsid w:val="00F424BE"/>
    <w:rsid w:val="00F55561"/>
    <w:rsid w:val="00F60094"/>
    <w:rsid w:val="00F80761"/>
    <w:rsid w:val="00FB02E9"/>
    <w:rsid w:val="00FC54C2"/>
    <w:rsid w:val="00FD07B5"/>
    <w:rsid w:val="00FE0489"/>
    <w:rsid w:val="00FE5473"/>
    <w:rsid w:val="00FF2433"/>
    <w:rsid w:val="00FF3248"/>
    <w:rsid w:val="00FF47DA"/>
    <w:rsid w:val="03F927EB"/>
    <w:rsid w:val="08D75354"/>
    <w:rsid w:val="0D400EAE"/>
    <w:rsid w:val="1DD78469"/>
    <w:rsid w:val="23FE035F"/>
    <w:rsid w:val="246C4699"/>
    <w:rsid w:val="38E60F50"/>
    <w:rsid w:val="3B63416D"/>
    <w:rsid w:val="5232483F"/>
    <w:rsid w:val="5797A133"/>
    <w:rsid w:val="5EC2D2A2"/>
    <w:rsid w:val="6CC10802"/>
    <w:rsid w:val="750D8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3E3DA5"/>
  <w15:docId w15:val="{33E10444-891C-4B33-A07D-4B263FDF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utoRedefine/>
    <w:qFormat/>
    <w:rsid w:val="00137DC3"/>
    <w:pPr>
      <w:spacing w:line="360" w:lineRule="auto"/>
    </w:pPr>
    <w:rPr>
      <w:rFonts w:ascii="Cambria" w:hAnsi="Cambria"/>
      <w:bCs/>
      <w:iCs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C5270"/>
    <w:pPr>
      <w:keepNext/>
      <w:keepLines/>
      <w:pBdr>
        <w:bottom w:val="single" w:sz="6" w:space="1" w:color="auto"/>
      </w:pBdr>
      <w:spacing w:before="240" w:after="120" w:line="240" w:lineRule="auto"/>
      <w:outlineLvl w:val="0"/>
    </w:pPr>
    <w:rPr>
      <w:rFonts w:asciiTheme="majorHAnsi" w:eastAsiaTheme="majorEastAsia" w:hAnsiTheme="majorHAnsi" w:cstheme="majorBidi"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C44D4"/>
    <w:pPr>
      <w:keepNext/>
      <w:spacing w:before="120" w:after="240" w:line="240" w:lineRule="auto"/>
      <w:outlineLvl w:val="1"/>
    </w:pPr>
    <w:rPr>
      <w:bCs w:val="0"/>
      <w:iCs w:val="0"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862FD6"/>
    <w:pPr>
      <w:keepNext/>
      <w:spacing w:before="120" w:after="120" w:line="240" w:lineRule="auto"/>
      <w:outlineLvl w:val="2"/>
    </w:pPr>
    <w:rPr>
      <w:b/>
      <w:bCs w:val="0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62FD6"/>
    <w:pPr>
      <w:keepNext/>
      <w:keepLines/>
      <w:spacing w:before="40"/>
      <w:outlineLvl w:val="3"/>
    </w:pPr>
    <w:rPr>
      <w:rFonts w:eastAsiaTheme="majorEastAsia" w:cstheme="majorBidi"/>
      <w:i/>
      <w:iCs w:val="0"/>
    </w:rPr>
  </w:style>
  <w:style w:type="paragraph" w:styleId="Heading6">
    <w:name w:val="heading 6"/>
    <w:basedOn w:val="Normal"/>
    <w:next w:val="Normal"/>
    <w:link w:val="Heading6Char"/>
    <w:rsid w:val="00C76F29"/>
    <w:pPr>
      <w:spacing w:before="240" w:after="60" w:line="240" w:lineRule="auto"/>
      <w:outlineLvl w:val="5"/>
    </w:pPr>
    <w:rPr>
      <w:rFonts w:ascii="Times New Roman" w:hAnsi="Times New Roman"/>
      <w:b/>
      <w:bCs w:val="0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C76F29"/>
    <w:pPr>
      <w:spacing w:before="240" w:after="60" w:line="240" w:lineRule="auto"/>
      <w:outlineLvl w:val="7"/>
    </w:pPr>
    <w:rPr>
      <w:rFonts w:ascii="Times New Roman" w:hAnsi="Times New Roman"/>
      <w:i/>
      <w:iCs w:val="0"/>
      <w:sz w:val="24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C76F29"/>
    <w:pPr>
      <w:spacing w:before="240" w:after="60" w:line="240" w:lineRule="auto"/>
      <w:outlineLvl w:val="8"/>
    </w:pPr>
    <w:rPr>
      <w:rFonts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link w:val="Heading6"/>
    <w:locked/>
    <w:rsid w:val="00C76F29"/>
    <w:rPr>
      <w:b/>
      <w:bCs/>
      <w:sz w:val="22"/>
      <w:szCs w:val="22"/>
      <w:lang w:val="en-GB" w:eastAsia="en-GB" w:bidi="ar-SA"/>
    </w:rPr>
  </w:style>
  <w:style w:type="character" w:customStyle="1" w:styleId="Heading8Char">
    <w:name w:val="Heading 8 Char"/>
    <w:link w:val="Heading8"/>
    <w:locked/>
    <w:rsid w:val="00C76F29"/>
    <w:rPr>
      <w:i/>
      <w:iCs/>
      <w:sz w:val="24"/>
      <w:szCs w:val="24"/>
      <w:lang w:val="en-GB" w:eastAsia="en-GB" w:bidi="ar-SA"/>
    </w:rPr>
  </w:style>
  <w:style w:type="character" w:customStyle="1" w:styleId="Heading9Char">
    <w:name w:val="Heading 9 Char"/>
    <w:link w:val="Heading9"/>
    <w:locked/>
    <w:rsid w:val="00C76F29"/>
    <w:rPr>
      <w:rFonts w:ascii="Arial" w:hAnsi="Arial" w:cs="Arial"/>
      <w:sz w:val="22"/>
      <w:szCs w:val="22"/>
      <w:lang w:val="en-GB" w:eastAsia="en-GB" w:bidi="ar-SA"/>
    </w:rPr>
  </w:style>
  <w:style w:type="paragraph" w:customStyle="1" w:styleId="Style1">
    <w:name w:val="Style1"/>
    <w:basedOn w:val="Normal"/>
    <w:next w:val="Normal"/>
    <w:rsid w:val="00C76F29"/>
    <w:pPr>
      <w:pBdr>
        <w:top w:val="single" w:sz="8" w:space="0" w:color="auto"/>
        <w:left w:val="single" w:sz="8" w:space="2" w:color="auto"/>
        <w:bottom w:val="single" w:sz="8" w:space="2" w:color="auto"/>
        <w:right w:val="single" w:sz="8" w:space="2" w:color="auto"/>
      </w:pBdr>
      <w:spacing w:before="360" w:line="240" w:lineRule="auto"/>
    </w:pPr>
    <w:rPr>
      <w:rFonts w:ascii="Times New Roman" w:hAnsi="Times New Roman"/>
      <w:b/>
      <w:bCs w:val="0"/>
      <w:caps/>
    </w:rPr>
  </w:style>
  <w:style w:type="character" w:customStyle="1" w:styleId="Heading2Char">
    <w:name w:val="Heading 2 Char"/>
    <w:link w:val="Heading2"/>
    <w:rsid w:val="00DC44D4"/>
    <w:rPr>
      <w:rFonts w:ascii="Cambria" w:hAnsi="Cambria"/>
      <w:color w:val="0070C0"/>
      <w:sz w:val="28"/>
      <w:szCs w:val="28"/>
      <w:lang w:val="en-GB" w:eastAsia="en-US"/>
    </w:rPr>
  </w:style>
  <w:style w:type="character" w:customStyle="1" w:styleId="Heading3Char">
    <w:name w:val="Heading 3 Char"/>
    <w:link w:val="Heading3"/>
    <w:rsid w:val="00862FD6"/>
    <w:rPr>
      <w:rFonts w:ascii="Cambria" w:hAnsi="Cambria"/>
      <w:b/>
      <w:iCs/>
      <w:sz w:val="22"/>
      <w:szCs w:val="26"/>
      <w:lang w:val="en-GB" w:eastAsia="en-US"/>
    </w:rPr>
  </w:style>
  <w:style w:type="paragraph" w:customStyle="1" w:styleId="Default">
    <w:name w:val="Default"/>
    <w:rsid w:val="00C943A0"/>
    <w:pPr>
      <w:autoSpaceDE w:val="0"/>
      <w:autoSpaceDN w:val="0"/>
      <w:adjustRightInd w:val="0"/>
    </w:pPr>
    <w:rPr>
      <w:rFonts w:ascii="Kingfisher Regular" w:eastAsia="Calibri" w:hAnsi="Kingfisher Regular" w:cs="Kingfisher Regular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3618B"/>
    <w:pPr>
      <w:numPr>
        <w:numId w:val="1"/>
      </w:numPr>
      <w:spacing w:after="200" w:line="276" w:lineRule="auto"/>
      <w:contextualSpacing/>
    </w:pPr>
    <w:rPr>
      <w:rFonts w:eastAsia="Calibri"/>
      <w:lang w:val="en-US"/>
    </w:rPr>
  </w:style>
  <w:style w:type="character" w:styleId="CommentReference">
    <w:name w:val="annotation reference"/>
    <w:rsid w:val="005542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4209"/>
    <w:rPr>
      <w:szCs w:val="20"/>
    </w:rPr>
  </w:style>
  <w:style w:type="character" w:customStyle="1" w:styleId="CommentTextChar">
    <w:name w:val="Comment Text Char"/>
    <w:link w:val="CommentText"/>
    <w:rsid w:val="00554209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54209"/>
    <w:rPr>
      <w:b/>
      <w:bCs w:val="0"/>
    </w:rPr>
  </w:style>
  <w:style w:type="character" w:customStyle="1" w:styleId="CommentSubjectChar">
    <w:name w:val="Comment Subject Char"/>
    <w:link w:val="CommentSubject"/>
    <w:rsid w:val="00554209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5542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54209"/>
    <w:rPr>
      <w:rFonts w:ascii="Tahoma" w:hAnsi="Tahoma" w:cs="Tahoma"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rsid w:val="006C5270"/>
    <w:rPr>
      <w:rFonts w:asciiTheme="majorHAnsi" w:eastAsiaTheme="majorEastAsia" w:hAnsiTheme="majorHAnsi" w:cstheme="majorBidi"/>
      <w:sz w:val="36"/>
      <w:szCs w:val="32"/>
      <w:lang w:val="en-GB" w:eastAsia="en-US"/>
    </w:rPr>
  </w:style>
  <w:style w:type="paragraph" w:customStyle="1" w:styleId="JournalTitle">
    <w:name w:val="Journal Title"/>
    <w:basedOn w:val="Normal"/>
    <w:autoRedefine/>
    <w:qFormat/>
    <w:rsid w:val="00B3618B"/>
    <w:pPr>
      <w:spacing w:after="120" w:line="240" w:lineRule="auto"/>
    </w:pPr>
    <w:rPr>
      <w:rFonts w:asciiTheme="majorHAnsi" w:hAnsiTheme="majorHAnsi"/>
      <w:sz w:val="40"/>
      <w:szCs w:val="40"/>
    </w:rPr>
  </w:style>
  <w:style w:type="paragraph" w:customStyle="1" w:styleId="Documentupdated">
    <w:name w:val="Document updated"/>
    <w:basedOn w:val="Normal"/>
    <w:autoRedefine/>
    <w:qFormat/>
    <w:rsid w:val="002178C9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B492B"/>
    <w:rPr>
      <w:color w:val="0000FF"/>
      <w:u w:val="single"/>
    </w:rPr>
  </w:style>
  <w:style w:type="paragraph" w:customStyle="1" w:styleId="StyleJournaltitleBottomSinglesolidlineAuto075ptLi">
    <w:name w:val="Style Journal title + Bottom: (Single solid line Auto  0.75 pt Li..."/>
    <w:basedOn w:val="Heading3"/>
    <w:rsid w:val="00BF48B1"/>
  </w:style>
  <w:style w:type="character" w:customStyle="1" w:styleId="Heading4Char">
    <w:name w:val="Heading 4 Char"/>
    <w:basedOn w:val="DefaultParagraphFont"/>
    <w:link w:val="Heading4"/>
    <w:rsid w:val="00862FD6"/>
    <w:rPr>
      <w:rFonts w:ascii="Cambria" w:eastAsiaTheme="majorEastAsia" w:hAnsi="Cambria" w:cstheme="majorBidi"/>
      <w:bCs/>
      <w:i/>
      <w:sz w:val="22"/>
      <w:szCs w:val="22"/>
      <w:lang w:val="en-GB" w:eastAsia="en-US"/>
    </w:rPr>
  </w:style>
  <w:style w:type="character" w:styleId="IntenseReference">
    <w:name w:val="Intense Reference"/>
    <w:basedOn w:val="DefaultParagraphFont"/>
    <w:uiPriority w:val="32"/>
    <w:qFormat/>
    <w:rsid w:val="00862A54"/>
    <w:rPr>
      <w:b/>
      <w:bCs/>
      <w:smallCaps/>
      <w:color w:val="4472C4" w:themeColor="accent1"/>
      <w:spacing w:val="5"/>
    </w:rPr>
  </w:style>
  <w:style w:type="paragraph" w:styleId="Revision">
    <w:name w:val="Revision"/>
    <w:hidden/>
    <w:uiPriority w:val="99"/>
    <w:semiHidden/>
    <w:rsid w:val="00852C9A"/>
    <w:rPr>
      <w:rFonts w:ascii="Cambria" w:hAnsi="Cambria"/>
      <w:bCs/>
      <w:iCs/>
      <w:sz w:val="22"/>
      <w:szCs w:val="22"/>
      <w:lang w:val="en-GB" w:eastAsia="en-US"/>
    </w:rPr>
  </w:style>
  <w:style w:type="character" w:customStyle="1" w:styleId="x967994522size">
    <w:name w:val="x_967994522size"/>
    <w:basedOn w:val="DefaultParagraphFont"/>
    <w:rsid w:val="00305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893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1640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3882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164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7699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4872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0440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797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5820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0982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2149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4255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7559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9181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3647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125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4587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918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8182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3123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218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687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1976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738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538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405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6298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1463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8284">
          <w:marLeft w:val="0"/>
          <w:marRight w:val="0"/>
          <w:marTop w:val="0"/>
          <w:marBottom w:val="0"/>
          <w:divBdr>
            <w:top w:val="single" w:sz="8" w:space="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7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D2C9578948FB4BBDEFA4C115FF2CE8" ma:contentTypeVersion="11" ma:contentTypeDescription="Create a new document." ma:contentTypeScope="" ma:versionID="33f3143726144712b0ea3aa6198f97e0">
  <xsd:schema xmlns:xsd="http://www.w3.org/2001/XMLSchema" xmlns:xs="http://www.w3.org/2001/XMLSchema" xmlns:p="http://schemas.microsoft.com/office/2006/metadata/properties" xmlns:ns3="9911a6ce-f3f8-410c-82d6-cdebf25c0ba4" xmlns:ns4="43500f77-5812-4bb6-93cb-fabc4f5716a5" targetNamespace="http://schemas.microsoft.com/office/2006/metadata/properties" ma:root="true" ma:fieldsID="89c3def2481935d464ac14e2d4436f22" ns3:_="" ns4:_="">
    <xsd:import namespace="9911a6ce-f3f8-410c-82d6-cdebf25c0ba4"/>
    <xsd:import namespace="43500f77-5812-4bb6-93cb-fabc4f5716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1a6ce-f3f8-410c-82d6-cdebf25c0b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00f77-5812-4bb6-93cb-fabc4f5716a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69D1B8-8977-4514-A0E2-58D59EDFF5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E839C2-5C58-46B5-AF16-DE37BCB69F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94B21E-C647-449D-8FA4-640873B75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11a6ce-f3f8-410c-82d6-cdebf25c0ba4"/>
    <ds:schemaRef ds:uri="43500f77-5812-4bb6-93cb-fabc4f571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2625</TotalTime>
  <Pages>11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WILEY-BLACKWELL</vt:lpstr>
    </vt:vector>
  </TitlesOfParts>
  <Company>BPI</Company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WILEY-BLACKWELL</dc:title>
  <dc:subject/>
  <dc:creator>Patrick Glendening</dc:creator>
  <cp:keywords/>
  <cp:lastModifiedBy>Karthikeyan pandian</cp:lastModifiedBy>
  <cp:revision>16</cp:revision>
  <dcterms:created xsi:type="dcterms:W3CDTF">2024-05-03T16:45:00Z</dcterms:created>
  <dcterms:modified xsi:type="dcterms:W3CDTF">2024-10-14T05:30:00Z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0x01010048D2C9578948FB4BBDEFA4C115FF2CE8</vt:lpwstr>
  </property>
  <property fmtid="{D5CDD505-2E9C-101B-9397-08002B2CF9AE}" pid="3" name="Classification">
    <vt:lpwstr>3;#Press Confidential|d274dd93-4991-4a10-9e15-8f44151583e7</vt:lpwstr>
  </property>
  <property fmtid="{D5CDD505-2E9C-101B-9397-08002B2CF9AE}" pid="4" name="DocumentType">
    <vt:lpwstr/>
  </property>
</Properties>
</file>