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3A689" w14:textId="77777777" w:rsidR="00953F97" w:rsidRPr="00163146" w:rsidRDefault="00953F97" w:rsidP="00953F97">
      <w:pPr>
        <w:widowControl w:val="0"/>
        <w:spacing w:line="480" w:lineRule="auto"/>
        <w:ind w:firstLine="720"/>
        <w:rPr>
          <w:b/>
        </w:rPr>
      </w:pPr>
      <w:r w:rsidRPr="00163146">
        <w:rPr>
          <w:b/>
        </w:rPr>
        <w:t>Figures Captions</w:t>
      </w:r>
    </w:p>
    <w:p w14:paraId="4178959C" w14:textId="5468B94B" w:rsidR="00953F97" w:rsidRPr="00163146" w:rsidRDefault="00953F97" w:rsidP="00953F97">
      <w:pPr>
        <w:widowControl w:val="0"/>
        <w:spacing w:line="480" w:lineRule="auto"/>
        <w:ind w:firstLine="720"/>
      </w:pPr>
      <w:r w:rsidRPr="00163146">
        <w:t xml:space="preserve">Figure 1. The Flying Goose </w:t>
      </w:r>
      <w:del w:id="0" w:author="Maya" w:date="2019-03-29T16:20:00Z">
        <w:r w:rsidRPr="00163146" w:rsidDel="00077E64">
          <w:delText xml:space="preserve">Site </w:delText>
        </w:r>
      </w:del>
      <w:ins w:id="1" w:author="Maya" w:date="2019-03-29T16:20:00Z">
        <w:r w:rsidR="00077E64">
          <w:t>s</w:t>
        </w:r>
        <w:r w:rsidR="00077E64" w:rsidRPr="00163146">
          <w:t xml:space="preserve">ite </w:t>
        </w:r>
      </w:ins>
      <w:r w:rsidRPr="00163146">
        <w:t>(45PO435) in northeastern Washington: (a) Physiographic map of the Pacific Northwest with Interior Salish group lands outlined</w:t>
      </w:r>
      <w:del w:id="2" w:author="Maya" w:date="2019-03-29T16:20:00Z">
        <w:r w:rsidRPr="00163146" w:rsidDel="00077E64">
          <w:delText xml:space="preserve">. </w:delText>
        </w:r>
      </w:del>
      <w:ins w:id="3" w:author="Maya" w:date="2019-03-29T16:20:00Z">
        <w:r w:rsidR="00077E64">
          <w:t>:</w:t>
        </w:r>
        <w:r w:rsidR="00077E64" w:rsidRPr="00163146">
          <w:t xml:space="preserve"> </w:t>
        </w:r>
      </w:ins>
      <w:r w:rsidRPr="00163146">
        <w:t>1. Kalispel</w:t>
      </w:r>
      <w:ins w:id="4" w:author="Maya" w:date="2019-03-29T16:20:00Z">
        <w:r w:rsidR="00077E64">
          <w:t>,</w:t>
        </w:r>
      </w:ins>
      <w:r w:rsidRPr="00163146">
        <w:t xml:space="preserve"> 2. Spokane</w:t>
      </w:r>
      <w:ins w:id="5" w:author="Maya" w:date="2019-03-29T16:20:00Z">
        <w:r w:rsidR="00077E64">
          <w:t>,</w:t>
        </w:r>
      </w:ins>
      <w:r w:rsidRPr="00163146">
        <w:t xml:space="preserve"> 3. Coeur d’Alene</w:t>
      </w:r>
      <w:ins w:id="6" w:author="Maya" w:date="2019-03-29T16:20:00Z">
        <w:r w:rsidR="00077E64">
          <w:t>,</w:t>
        </w:r>
      </w:ins>
      <w:r w:rsidRPr="00163146">
        <w:t xml:space="preserve"> 4. Flathead and Pend d’Oreille (loosely adapted from </w:t>
      </w:r>
      <w:commentRangeStart w:id="7"/>
      <w:r w:rsidRPr="00163146">
        <w:t>Smith 1963</w:t>
      </w:r>
      <w:commentRangeEnd w:id="7"/>
      <w:r w:rsidR="008D18FD">
        <w:rPr>
          <w:rStyle w:val="CommentReference"/>
        </w:rPr>
        <w:commentReference w:id="7"/>
      </w:r>
      <w:r w:rsidRPr="00163146">
        <w:t xml:space="preserve">; </w:t>
      </w:r>
      <w:r w:rsidRPr="00077E64">
        <w:rPr>
          <w:rPrChange w:id="8" w:author="Maya" w:date="2019-03-29T16:20:00Z">
            <w:rPr>
              <w:highlight w:val="yellow"/>
            </w:rPr>
          </w:rPrChange>
        </w:rPr>
        <w:t>Walker 1998:ix</w:t>
      </w:r>
      <w:del w:id="9" w:author="Maya" w:date="2019-03-29T16:20:00Z">
        <w:r w:rsidRPr="00163146" w:rsidDel="00077E64">
          <w:delText xml:space="preserve">), </w:delText>
        </w:r>
      </w:del>
      <w:ins w:id="10" w:author="Maya" w:date="2019-03-29T16:20:00Z">
        <w:r w:rsidR="00077E64" w:rsidRPr="00163146">
          <w:t>)</w:t>
        </w:r>
        <w:r w:rsidR="00077E64">
          <w:t>;</w:t>
        </w:r>
        <w:r w:rsidR="00077E64" w:rsidRPr="00163146">
          <w:t xml:space="preserve"> </w:t>
        </w:r>
      </w:ins>
      <w:r w:rsidRPr="00163146">
        <w:t xml:space="preserve">(b) The Pend Oreille Valley and 45PO435 with contemporaneous sites. </w:t>
      </w:r>
    </w:p>
    <w:p w14:paraId="4A105238" w14:textId="77777777" w:rsidR="00953F97" w:rsidRPr="00163146" w:rsidRDefault="00953F97" w:rsidP="00953F97">
      <w:pPr>
        <w:widowControl w:val="0"/>
        <w:spacing w:line="480" w:lineRule="auto"/>
        <w:ind w:firstLine="720"/>
      </w:pPr>
    </w:p>
    <w:p w14:paraId="6F2F124C" w14:textId="196854DC" w:rsidR="00953F97" w:rsidRPr="00163146" w:rsidRDefault="00953F97" w:rsidP="00953F97">
      <w:pPr>
        <w:widowControl w:val="0"/>
        <w:spacing w:line="480" w:lineRule="auto"/>
        <w:ind w:firstLine="720"/>
      </w:pPr>
      <w:bookmarkStart w:id="11" w:name="_Hlk1487050"/>
      <w:r w:rsidRPr="00163146">
        <w:t>Figure 2. Plan view of structure footprint and all excavated units. Units are labeled with letters</w:t>
      </w:r>
      <w:ins w:id="12" w:author="Maya" w:date="2019-04-01T10:01:00Z">
        <w:r w:rsidR="00474119">
          <w:t>,</w:t>
        </w:r>
      </w:ins>
      <w:r w:rsidRPr="00163146">
        <w:t xml:space="preserve"> while subunit quadrants are numbered. The eastern wall of the excavation, which is bolded, is the profile shown in Figure 3.</w:t>
      </w:r>
    </w:p>
    <w:bookmarkEnd w:id="11"/>
    <w:p w14:paraId="7BDDD349" w14:textId="77777777" w:rsidR="00953F97" w:rsidRPr="00163146" w:rsidRDefault="00953F97" w:rsidP="00953F97">
      <w:pPr>
        <w:widowControl w:val="0"/>
        <w:spacing w:line="480" w:lineRule="auto"/>
        <w:ind w:firstLine="720"/>
      </w:pPr>
    </w:p>
    <w:p w14:paraId="07FF8418" w14:textId="77777777" w:rsidR="00953F97" w:rsidRPr="00163146" w:rsidRDefault="00953F97" w:rsidP="00953F97">
      <w:pPr>
        <w:widowControl w:val="0"/>
        <w:spacing w:line="480" w:lineRule="auto"/>
        <w:ind w:firstLine="720"/>
      </w:pPr>
      <w:r w:rsidRPr="00163146">
        <w:t xml:space="preserve">Figure 3. East wall profile of Feature 2 illustrating Unit E, the structure rim in Unit F, and the center of the structure in Unit G. Unit H extended further east (Figure 2) and was excavated to capture the structure rim. </w:t>
      </w:r>
    </w:p>
    <w:p w14:paraId="707B47D6" w14:textId="77777777" w:rsidR="00953F97" w:rsidRPr="00163146" w:rsidRDefault="00953F97" w:rsidP="00953F97">
      <w:pPr>
        <w:widowControl w:val="0"/>
        <w:spacing w:line="480" w:lineRule="auto"/>
        <w:ind w:firstLine="720"/>
      </w:pPr>
    </w:p>
    <w:p w14:paraId="447FC2A5" w14:textId="77777777" w:rsidR="00953F97" w:rsidRPr="00163146" w:rsidRDefault="00953F97" w:rsidP="00953F97">
      <w:pPr>
        <w:widowControl w:val="0"/>
        <w:spacing w:line="480" w:lineRule="auto"/>
        <w:ind w:firstLine="720"/>
      </w:pPr>
      <w:r w:rsidRPr="00163146">
        <w:t>Figure 4. Schematic depiction of the Feature 2 sequence of events, outlining data by stratum and our interpretation of that evidence. Figure is not to scale.</w:t>
      </w:r>
    </w:p>
    <w:p w14:paraId="745B0EFA" w14:textId="77777777" w:rsidR="00953F97" w:rsidRPr="00163146" w:rsidRDefault="00953F97" w:rsidP="00953F97">
      <w:pPr>
        <w:widowControl w:val="0"/>
        <w:spacing w:line="480" w:lineRule="auto"/>
        <w:ind w:firstLine="720"/>
      </w:pPr>
    </w:p>
    <w:p w14:paraId="26B925D0" w14:textId="3506964F" w:rsidR="003826B5" w:rsidRPr="00B8597C" w:rsidRDefault="00953F97" w:rsidP="00B8597C">
      <w:pPr>
        <w:widowControl w:val="0"/>
        <w:spacing w:line="480" w:lineRule="auto"/>
        <w:ind w:firstLine="720"/>
      </w:pPr>
      <w:r w:rsidRPr="00163146">
        <w:t>Figure 5</w:t>
      </w:r>
      <w:del w:id="13" w:author="Maya" w:date="2019-04-01T10:44:00Z">
        <w:r w:rsidRPr="00163146" w:rsidDel="00CD37A0">
          <w:delText xml:space="preserve">: </w:delText>
        </w:r>
      </w:del>
      <w:ins w:id="14" w:author="Maya" w:date="2019-04-01T10:44:00Z">
        <w:r w:rsidR="00CD37A0">
          <w:t>.</w:t>
        </w:r>
        <w:r w:rsidR="00CD37A0" w:rsidRPr="00163146">
          <w:t xml:space="preserve"> </w:t>
        </w:r>
      </w:ins>
      <w:r w:rsidRPr="00163146">
        <w:t xml:space="preserve">Composite of plants identified: (a) </w:t>
      </w:r>
      <w:r w:rsidRPr="00163146">
        <w:rPr>
          <w:i/>
        </w:rPr>
        <w:t>Pinus ponderosa</w:t>
      </w:r>
      <w:r w:rsidRPr="00163146">
        <w:t xml:space="preserve"> bark scale, (b) </w:t>
      </w:r>
      <w:r w:rsidRPr="00163146">
        <w:rPr>
          <w:i/>
        </w:rPr>
        <w:t>Vicia americana</w:t>
      </w:r>
      <w:r w:rsidRPr="00163146">
        <w:t xml:space="preserve">, (c) cf. </w:t>
      </w:r>
      <w:r w:rsidRPr="00163146">
        <w:rPr>
          <w:i/>
        </w:rPr>
        <w:t>Rubus parviflorus</w:t>
      </w:r>
      <w:r w:rsidRPr="00163146">
        <w:t xml:space="preserve">, (d) </w:t>
      </w:r>
      <w:r w:rsidRPr="00163146">
        <w:rPr>
          <w:i/>
        </w:rPr>
        <w:t>Crataegus</w:t>
      </w:r>
      <w:r w:rsidRPr="00163146">
        <w:t xml:space="preserve"> sp., (e) </w:t>
      </w:r>
      <w:r w:rsidRPr="00163146">
        <w:rPr>
          <w:i/>
        </w:rPr>
        <w:t>Camassia quamash</w:t>
      </w:r>
      <w:r w:rsidRPr="00163146">
        <w:t xml:space="preserve"> bulb</w:t>
      </w:r>
      <w:ins w:id="15" w:author="Maya" w:date="2019-04-01T10:45:00Z">
        <w:r w:rsidR="00CD37A0">
          <w:t>,</w:t>
        </w:r>
      </w:ins>
      <w:bookmarkStart w:id="16" w:name="Editing"/>
      <w:bookmarkStart w:id="17" w:name="_GoBack"/>
      <w:bookmarkEnd w:id="16"/>
      <w:bookmarkEnd w:id="17"/>
      <w:r w:rsidRPr="00163146">
        <w:t xml:space="preserve"> (f) </w:t>
      </w:r>
      <w:r w:rsidRPr="00163146">
        <w:rPr>
          <w:i/>
        </w:rPr>
        <w:t>Equisetum</w:t>
      </w:r>
      <w:r w:rsidRPr="00163146">
        <w:t xml:space="preserve"> sp.</w:t>
      </w:r>
    </w:p>
    <w:sectPr w:rsidR="003826B5" w:rsidRPr="00B8597C">
      <w:footerReference w:type="even" r:id="rId6"/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7" w:author="Maya" w:date="2019-03-29T15:05:00Z" w:initials="MAG">
    <w:p w14:paraId="7A09932A" w14:textId="77777777" w:rsidR="008D18FD" w:rsidRDefault="008D18FD">
      <w:pPr>
        <w:pStyle w:val="CommentText"/>
      </w:pPr>
      <w:r>
        <w:rPr>
          <w:rStyle w:val="CommentReference"/>
        </w:rPr>
        <w:annotationRef/>
      </w:r>
      <w:r>
        <w:t>AQ Smith 1963 missing from references—please add.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A09932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2BD7C0" w14:textId="77777777" w:rsidR="00ED573A" w:rsidRDefault="009B145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7600C24E" w14:textId="77777777" w:rsidR="00ED573A" w:rsidRDefault="009B145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62340" w14:textId="77777777" w:rsidR="00ED573A" w:rsidRDefault="009B145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6822FD4E" w14:textId="77777777" w:rsidR="00ED573A" w:rsidRDefault="009B145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ya">
    <w15:presenceInfo w15:providerId="None" w15:userId="May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F97"/>
    <w:rsid w:val="00011530"/>
    <w:rsid w:val="00077E64"/>
    <w:rsid w:val="003826B5"/>
    <w:rsid w:val="0044537E"/>
    <w:rsid w:val="00474119"/>
    <w:rsid w:val="004C0992"/>
    <w:rsid w:val="00592779"/>
    <w:rsid w:val="00761E0E"/>
    <w:rsid w:val="008D01A2"/>
    <w:rsid w:val="008D18FD"/>
    <w:rsid w:val="0090411B"/>
    <w:rsid w:val="00910402"/>
    <w:rsid w:val="00953F97"/>
    <w:rsid w:val="009B1459"/>
    <w:rsid w:val="00AB69F6"/>
    <w:rsid w:val="00AE6796"/>
    <w:rsid w:val="00B8037F"/>
    <w:rsid w:val="00B8597C"/>
    <w:rsid w:val="00CD37A0"/>
    <w:rsid w:val="00DA4487"/>
    <w:rsid w:val="00E3654C"/>
    <w:rsid w:val="00F7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8EADB"/>
  <w15:chartTrackingRefBased/>
  <w15:docId w15:val="{12F511A4-ACF5-42F5-817D-A290A6819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3F97"/>
    <w:pPr>
      <w:spacing w:line="276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D18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18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18FD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18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18FD"/>
    <w:rPr>
      <w:rFonts w:eastAsia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8F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8F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169</Words>
  <Characters>1011</Characters>
  <Application>Microsoft Office Word</Application>
  <DocSecurity>0</DocSecurity>
  <Lines>19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</dc:creator>
  <cp:keywords/>
  <dc:description/>
  <cp:lastModifiedBy>Maya</cp:lastModifiedBy>
  <cp:revision>7</cp:revision>
  <dcterms:created xsi:type="dcterms:W3CDTF">2019-03-28T19:26:00Z</dcterms:created>
  <dcterms:modified xsi:type="dcterms:W3CDTF">2019-04-01T14:46:00Z</dcterms:modified>
</cp:coreProperties>
</file>